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5945" w14:textId="77777777"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E87A79">
      <w:pPr>
        <w:pStyle w:val="Nadpis3"/>
      </w:pPr>
      <w:r w:rsidRPr="00B525EB">
        <w:t xml:space="preserve">Článok 1 </w:t>
      </w:r>
      <w:r w:rsidRPr="00B525EB">
        <w:tab/>
        <w:t>VŠEOBECNÉ USTANOVENIA</w:t>
      </w:r>
    </w:p>
    <w:p w14:paraId="30F332ED" w14:textId="5E0A5789" w:rsidR="00E37CE9" w:rsidRPr="004C6CB4" w:rsidRDefault="007619ED" w:rsidP="004C6CB4">
      <w:pPr>
        <w:pStyle w:val="Zkladntext"/>
        <w:tabs>
          <w:tab w:val="num" w:pos="567"/>
        </w:tabs>
        <w:spacing w:line="264" w:lineRule="auto"/>
        <w:ind w:left="567" w:hanging="567"/>
        <w:rPr>
          <w:b/>
        </w:rPr>
      </w:pPr>
      <w:r>
        <w:rPr>
          <w:sz w:val="22"/>
          <w:szCs w:val="22"/>
          <w:lang w:val="sk-SK"/>
        </w:rPr>
        <w:t xml:space="preserve">1. </w:t>
      </w:r>
      <w:r>
        <w:rPr>
          <w:sz w:val="22"/>
          <w:szCs w:val="22"/>
          <w:lang w:val="sk-SK"/>
        </w:rPr>
        <w:tab/>
      </w:r>
      <w:r w:rsidR="00107570" w:rsidRPr="004C6CB4">
        <w:rPr>
          <w:sz w:val="22"/>
          <w:szCs w:val="22"/>
        </w:rPr>
        <w:t xml:space="preserve">Tieto všeobecné zmluvné podmienky (ďalej ako „VZP“),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4C6CB4">
        <w:rPr>
          <w:sz w:val="22"/>
          <w:szCs w:val="22"/>
        </w:rPr>
        <w:t> podľa podmienok uvedených v Zmluve o poskytnutí NFP</w:t>
      </w:r>
      <w:r w:rsidR="00107570" w:rsidRPr="004C6CB4">
        <w:rPr>
          <w:sz w:val="22"/>
          <w:szCs w:val="22"/>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w:t>
      </w:r>
      <w:commentRangeStart w:id="0"/>
      <w:r w:rsidRPr="00307126">
        <w:rPr>
          <w:sz w:val="22"/>
          <w:szCs w:val="22"/>
        </w:rPr>
        <w:t xml:space="preserve">právne predpisy SR: </w:t>
      </w:r>
      <w:commentRangeEnd w:id="0"/>
      <w:r w:rsidR="00972C9F" w:rsidRPr="00773D77">
        <w:rPr>
          <w:rStyle w:val="Odkaznakomentr"/>
          <w:sz w:val="22"/>
        </w:rPr>
        <w:commentReference w:id="0"/>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1F0A3E89"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 xml:space="preserve">ákon o rozpočtových pravidlách,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A54072">
        <w:rPr>
          <w:sz w:val="22"/>
          <w:szCs w:val="22"/>
        </w:rPr>
        <w:t>Z</w:t>
      </w:r>
      <w:r w:rsidRPr="00A54072">
        <w:rPr>
          <w:sz w:val="22"/>
          <w:szCs w:val="22"/>
        </w:rPr>
        <w:t>ákon o finančnej kontrole a audite,</w:t>
      </w:r>
      <w:r w:rsidRPr="00307126">
        <w:rPr>
          <w:sz w:val="22"/>
          <w:szCs w:val="22"/>
        </w:rPr>
        <w:t xml:space="preserv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3D78E03C"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(vii) </w:t>
      </w:r>
      <w:r w:rsidR="00576235" w:rsidRPr="00307126">
        <w:rPr>
          <w:sz w:val="22"/>
          <w:szCs w:val="22"/>
          <w:lang w:val="sk-SK"/>
        </w:rPr>
        <w:t>z</w:t>
      </w:r>
      <w:r w:rsidR="00576235" w:rsidRPr="00307126">
        <w:rPr>
          <w:sz w:val="22"/>
          <w:szCs w:val="22"/>
        </w:rPr>
        <w:t xml:space="preserve">ákon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ins w:id="1" w:author="user" w:date="2020-10-24T00:05:00Z">
        <w:r w:rsidR="009B44DA">
          <w:rPr>
            <w:sz w:val="22"/>
            <w:szCs w:val="22"/>
            <w:lang w:val="sk-SK"/>
          </w:rPr>
          <w:t>,</w:t>
        </w:r>
      </w:ins>
      <w:del w:id="2" w:author="user" w:date="2020-10-24T00:05:00Z">
        <w:r w:rsidR="00C00CAF" w:rsidRPr="00307126" w:rsidDel="009B44DA">
          <w:rPr>
            <w:sz w:val="22"/>
            <w:szCs w:val="22"/>
            <w:lang w:val="sk-SK"/>
          </w:rPr>
          <w:delText>.</w:delText>
        </w:r>
      </w:del>
    </w:p>
    <w:p w14:paraId="43544F8E" w14:textId="7C1F1CD6"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r w:rsidR="00FA48DE" w:rsidRPr="00307126">
        <w:rPr>
          <w:sz w:val="22"/>
          <w:szCs w:val="22"/>
          <w:lang w:val="sk-SK"/>
        </w:rPr>
        <w:t>viii</w:t>
      </w:r>
      <w:r w:rsidR="00DC126E" w:rsidRPr="00307126">
        <w:rPr>
          <w:sz w:val="22"/>
          <w:szCs w:val="22"/>
          <w:lang w:val="sk-SK"/>
        </w:rPr>
        <w:t>)</w:t>
      </w:r>
      <w:r w:rsidR="00576235" w:rsidRPr="00307126">
        <w:rPr>
          <w:sz w:val="22"/>
          <w:szCs w:val="22"/>
          <w:lang w:val="sk-SK"/>
        </w:rPr>
        <w:t xml:space="preserve"> zákon o VO</w:t>
      </w:r>
      <w:r w:rsidR="00C00CAF" w:rsidRPr="00307126">
        <w:rPr>
          <w:sz w:val="22"/>
          <w:szCs w:val="22"/>
          <w:lang w:val="sk-SK"/>
        </w:rPr>
        <w:t>,</w:t>
      </w:r>
      <w:r w:rsidR="00E05F9B" w:rsidRPr="00307126">
        <w:rPr>
          <w:sz w:val="22"/>
          <w:szCs w:val="22"/>
          <w:lang w:val="sk-SK"/>
        </w:rPr>
        <w:t xml:space="preserve"> zákon č. 25/2006 Z. z.</w:t>
      </w:r>
      <w:ins w:id="3" w:author="user" w:date="2020-10-24T00:05:00Z">
        <w:r w:rsidR="009B44DA">
          <w:rPr>
            <w:sz w:val="22"/>
            <w:lang w:val="sk-SK"/>
          </w:rPr>
          <w:t>,</w:t>
        </w:r>
      </w:ins>
      <w:del w:id="4" w:author="user" w:date="2020-10-24T00:05:00Z">
        <w:r w:rsidR="00E05F9B" w:rsidRPr="00773D77" w:rsidDel="009B44DA">
          <w:rPr>
            <w:sz w:val="22"/>
            <w:lang w:val="sk-SK"/>
          </w:rPr>
          <w:delText>.</w:delText>
        </w:r>
      </w:del>
    </w:p>
    <w:p w14:paraId="31FF8A8F" w14:textId="6260583A" w:rsidR="002F3B2D" w:rsidRDefault="00912FC3" w:rsidP="002122CC">
      <w:pPr>
        <w:pStyle w:val="Zkladntext"/>
        <w:tabs>
          <w:tab w:val="num" w:pos="720"/>
          <w:tab w:val="left" w:pos="6100"/>
        </w:tabs>
        <w:spacing w:before="0" w:line="264" w:lineRule="auto"/>
        <w:ind w:left="1423" w:hanging="357"/>
        <w:rPr>
          <w:sz w:val="22"/>
          <w:szCs w:val="22"/>
          <w:lang w:val="sk-SK"/>
        </w:rPr>
      </w:pPr>
      <w:r w:rsidRPr="00307126">
        <w:rPr>
          <w:sz w:val="22"/>
          <w:szCs w:val="22"/>
          <w:lang w:val="sk-SK"/>
        </w:rPr>
        <w:t>(</w:t>
      </w:r>
      <w:r w:rsidR="00FA48DE" w:rsidRPr="00307126">
        <w:rPr>
          <w:sz w:val="22"/>
          <w:szCs w:val="22"/>
          <w:lang w:val="sk-SK"/>
        </w:rPr>
        <w:t>i</w:t>
      </w:r>
      <w:r w:rsidRPr="00307126">
        <w:rPr>
          <w:sz w:val="22"/>
          <w:szCs w:val="22"/>
          <w:lang w:val="sk-SK"/>
        </w:rPr>
        <w:t>x) zákon o</w:t>
      </w:r>
      <w:del w:id="5" w:author="user" w:date="2020-10-24T00:05:00Z">
        <w:r w:rsidR="002F3B2D" w:rsidDel="009B44DA">
          <w:rPr>
            <w:sz w:val="22"/>
            <w:szCs w:val="22"/>
            <w:lang w:val="sk-SK"/>
          </w:rPr>
          <w:delText> </w:delText>
        </w:r>
      </w:del>
      <w:ins w:id="6" w:author="user" w:date="2020-10-24T00:05:00Z">
        <w:r w:rsidR="009B44DA">
          <w:rPr>
            <w:sz w:val="22"/>
            <w:szCs w:val="22"/>
            <w:lang w:val="sk-SK"/>
          </w:rPr>
          <w:t> </w:t>
        </w:r>
      </w:ins>
      <w:r w:rsidRPr="00307126">
        <w:rPr>
          <w:sz w:val="22"/>
          <w:szCs w:val="22"/>
          <w:lang w:val="sk-SK"/>
        </w:rPr>
        <w:t>účtovníctve</w:t>
      </w:r>
      <w:ins w:id="7" w:author="user" w:date="2020-10-24T00:05:00Z">
        <w:r w:rsidR="009B44DA">
          <w:rPr>
            <w:sz w:val="22"/>
            <w:szCs w:val="22"/>
            <w:lang w:val="sk-SK"/>
          </w:rPr>
          <w:t>,</w:t>
        </w:r>
      </w:ins>
    </w:p>
    <w:p w14:paraId="147CD361" w14:textId="123A636F" w:rsidR="007C25DC" w:rsidRPr="00307126" w:rsidRDefault="002F3B2D" w:rsidP="002122CC">
      <w:pPr>
        <w:pStyle w:val="Zkladntext"/>
        <w:tabs>
          <w:tab w:val="num" w:pos="720"/>
          <w:tab w:val="left" w:pos="6100"/>
        </w:tabs>
        <w:spacing w:before="0" w:line="264" w:lineRule="auto"/>
        <w:ind w:left="1423" w:hanging="357"/>
        <w:rPr>
          <w:sz w:val="22"/>
          <w:szCs w:val="22"/>
        </w:rPr>
      </w:pPr>
      <w:r>
        <w:rPr>
          <w:sz w:val="22"/>
          <w:szCs w:val="22"/>
          <w:lang w:val="sk-SK"/>
        </w:rPr>
        <w:t xml:space="preserve">(x) zákon č. 315/2016 Z. z. o </w:t>
      </w:r>
      <w:r w:rsidRPr="002F3B2D">
        <w:rPr>
          <w:sz w:val="22"/>
          <w:szCs w:val="22"/>
          <w:lang w:val="sk-SK"/>
        </w:rPr>
        <w:t>registri partnerov verejného sektora a o zmene a doplnení niektorých zákonov</w:t>
      </w:r>
      <w:r>
        <w:rPr>
          <w:sz w:val="22"/>
          <w:szCs w:val="22"/>
          <w:lang w:val="sk-SK"/>
        </w:rPr>
        <w:t xml:space="preserve"> v znení neskorších predpisov</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2B2504FD" w14:textId="77777777" w:rsidR="002F22D1" w:rsidRPr="00307126" w:rsidRDefault="002F22D1" w:rsidP="005D10B3">
      <w:pPr>
        <w:spacing w:before="120" w:line="264" w:lineRule="auto"/>
        <w:ind w:left="539"/>
        <w:jc w:val="both"/>
        <w:rPr>
          <w:rFonts w:ascii="Times New Roman" w:hAnsi="Times New Roman"/>
        </w:rPr>
      </w:pPr>
      <w:r w:rsidRPr="00307126">
        <w:rPr>
          <w:rFonts w:ascii="Times New Roman" w:hAnsi="Times New Roman"/>
          <w:b/>
          <w:bCs/>
        </w:rPr>
        <w:lastRenderedPageBreak/>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3507BBA2" w14:textId="79B82642" w:rsidR="004625C0" w:rsidRPr="004625C0" w:rsidRDefault="004625C0" w:rsidP="00217D50">
      <w:pPr>
        <w:pStyle w:val="Odsekzoznamu"/>
        <w:spacing w:before="120" w:after="120" w:line="264" w:lineRule="auto"/>
        <w:ind w:left="567"/>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63D26E4" w14:textId="77ACF82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w:t>
      </w:r>
      <w:commentRangeStart w:id="8"/>
      <w:r w:rsidRPr="00307126">
        <w:rPr>
          <w:rFonts w:ascii="Times New Roman" w:hAnsi="Times New Roman"/>
        </w:rPr>
        <w:t xml:space="preserve">z rozhodnutia Poskytovateľa, ktorým bola schválená žiadosť o NFP </w:t>
      </w:r>
      <w:commentRangeEnd w:id="8"/>
      <w:r w:rsidR="008138ED" w:rsidRPr="00773D77">
        <w:rPr>
          <w:rStyle w:val="Odkaznakomentr"/>
          <w:rFonts w:ascii="Times New Roman" w:hAnsi="Times New Roman"/>
          <w:sz w:val="22"/>
          <w:lang w:val="x-none"/>
        </w:rPr>
        <w:commentReference w:id="8"/>
      </w:r>
      <w:r w:rsidRPr="00307126">
        <w:rPr>
          <w:rFonts w:ascii="Times New Roman" w:hAnsi="Times New Roman"/>
        </w:rPr>
        <w:t>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0952A1F8"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del w:id="9" w:author="Autor">
        <w:r w:rsidR="00BC1B4B" w:rsidRPr="00307126" w:rsidDel="00297521">
          <w:rPr>
            <w:rFonts w:ascii="Times New Roman" w:hAnsi="Times New Roman"/>
          </w:rPr>
          <w:delText xml:space="preserve">Úrad podpredsedu vlády SR pre investície a </w:delText>
        </w:r>
      </w:del>
      <w:ins w:id="10" w:author="Autor">
        <w:r w:rsidR="00297521">
          <w:rPr>
            <w:rFonts w:ascii="Times New Roman" w:hAnsi="Times New Roman"/>
          </w:rPr>
          <w:t> </w:t>
        </w:r>
      </w:ins>
      <w:del w:id="11" w:author="Autor">
        <w:r w:rsidR="00BC1B4B" w:rsidRPr="00307126" w:rsidDel="00297521">
          <w:rPr>
            <w:rFonts w:ascii="Times New Roman" w:hAnsi="Times New Roman"/>
          </w:rPr>
          <w:delText>informatizáciu</w:delText>
        </w:r>
      </w:del>
      <w:ins w:id="12" w:author="Autor">
        <w:r w:rsidR="00297521">
          <w:rPr>
            <w:rFonts w:ascii="Times New Roman" w:hAnsi="Times New Roman"/>
          </w:rPr>
          <w:t>Ministerstvo investícií, regionálneho rozvoja a informatizácie Slovenskej republiky</w:t>
        </w:r>
      </w:ins>
      <w:r w:rsidRPr="00307126">
        <w:rPr>
          <w:rFonts w:ascii="Times New Roman" w:hAnsi="Times New Roman"/>
        </w:rPr>
        <w:t>, ktor</w:t>
      </w:r>
      <w:del w:id="13" w:author="user" w:date="2020-10-24T01:40:00Z">
        <w:r w:rsidRPr="00307126" w:rsidDel="000B4B31">
          <w:rPr>
            <w:rFonts w:ascii="Times New Roman" w:hAnsi="Times New Roman"/>
          </w:rPr>
          <w:delText>ý</w:delText>
        </w:r>
      </w:del>
      <w:ins w:id="14" w:author="user" w:date="2020-10-24T01:40:00Z">
        <w:r w:rsidR="000B4B31">
          <w:rPr>
            <w:rFonts w:ascii="Times New Roman" w:hAnsi="Times New Roman"/>
          </w:rPr>
          <w:t>é</w:t>
        </w:r>
      </w:ins>
      <w:r w:rsidRPr="00307126">
        <w:rPr>
          <w:rFonts w:ascii="Times New Roman" w:hAnsi="Times New Roman"/>
        </w:rPr>
        <w:t xml:space="preserve"> je ústredným orgánom štátnej správy určený</w:t>
      </w:r>
      <w:ins w:id="15" w:author="user" w:date="2020-10-24T01:40:00Z">
        <w:r w:rsidR="000B4B31">
          <w:rPr>
            <w:rFonts w:ascii="Times New Roman" w:hAnsi="Times New Roman"/>
          </w:rPr>
          <w:t>m</w:t>
        </w:r>
      </w:ins>
      <w:r w:rsidRPr="00307126">
        <w:rPr>
          <w:rFonts w:ascii="Times New Roman" w:hAnsi="Times New Roman"/>
        </w:rPr>
        <w:t xml:space="preserve">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w:t>
      </w:r>
      <w:ins w:id="16" w:author="user" w:date="2020-10-24T01:40:00Z">
        <w:r w:rsidR="000B4B31">
          <w:rPr>
            <w:rFonts w:ascii="Times New Roman" w:hAnsi="Times New Roman"/>
          </w:rPr>
          <w:t>é</w:t>
        </w:r>
      </w:ins>
      <w:del w:id="17" w:author="user" w:date="2020-10-24T01:40:00Z">
        <w:r w:rsidRPr="00307126" w:rsidDel="000B4B31">
          <w:rPr>
            <w:rFonts w:ascii="Times New Roman" w:hAnsi="Times New Roman"/>
          </w:rPr>
          <w:delText>ý</w:delText>
        </w:r>
      </w:del>
      <w:r w:rsidRPr="00307126">
        <w:rPr>
          <w:rFonts w:ascii="Times New Roman" w:hAnsi="Times New Roman"/>
        </w:rPr>
        <w:t xml:space="preserve">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FCF0EB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w:t>
      </w:r>
      <w:r w:rsidR="00167D7B" w:rsidRPr="00307126">
        <w:rPr>
          <w:rFonts w:ascii="Times New Roman" w:hAnsi="Times New Roman"/>
        </w:rPr>
        <w:t xml:space="preserve">alebo </w:t>
      </w:r>
      <w:r w:rsidR="00167D7B" w:rsidRPr="00307126">
        <w:rPr>
          <w:rFonts w:ascii="Times New Roman" w:hAnsi="Times New Roman"/>
          <w:b/>
        </w:rPr>
        <w:t>CO</w:t>
      </w:r>
      <w:r w:rsidR="00167D7B" w:rsidRPr="00307126">
        <w:rPr>
          <w:rFonts w:ascii="Times New Roman" w:hAnsi="Times New Roman"/>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w:t>
      </w:r>
      <w:r w:rsidRPr="00307126">
        <w:rPr>
          <w:rFonts w:ascii="Times New Roman" w:hAnsi="Times New Roman"/>
        </w:rPr>
        <w:lastRenderedPageBreak/>
        <w:t>komisiou a na národnej úrovni ako aj realizáciu platieb pre jednotlivé programy. V podmienkach Slovenskej republiky plní úlohy certifikačného orgánu Ministerstvo financií SR;</w:t>
      </w:r>
    </w:p>
    <w:p w14:paraId="5B98C3CE" w14:textId="0F2A9FCD" w:rsidR="00901527" w:rsidRPr="00307126" w:rsidRDefault="00901527" w:rsidP="00901527">
      <w:pPr>
        <w:spacing w:before="120"/>
        <w:ind w:left="540"/>
        <w:jc w:val="both"/>
        <w:rPr>
          <w:rFonts w:ascii="Times New Roman" w:hAnsi="Times New Roman"/>
          <w:bCs/>
        </w:rPr>
      </w:pPr>
      <w:commentRangeStart w:id="18"/>
      <w:commentRangeStart w:id="19"/>
      <w:r w:rsidRPr="00307126">
        <w:rPr>
          <w:rFonts w:ascii="Times New Roman" w:hAnsi="Times New Roman"/>
          <w:b/>
          <w:bCs/>
        </w:rPr>
        <w:t>Čisté príjmy</w:t>
      </w:r>
      <w:r w:rsidRPr="00307126">
        <w:rPr>
          <w:rFonts w:ascii="Times New Roman" w:hAnsi="Times New Roman"/>
          <w:bCs/>
        </w:rPr>
        <w:t xml:space="preserve"> - rozdiel medzi príjmami (v pôsobnosti článku 61 všeobecného nariadenia) zvýšenými o prípadnú zostatkovú hodnotu investície a prevádzkovými výdavkami </w:t>
      </w:r>
      <w:r w:rsidR="00030F14" w:rsidRPr="00307126">
        <w:rPr>
          <w:rFonts w:ascii="Times New Roman" w:hAnsi="Times New Roman"/>
          <w:bCs/>
        </w:rPr>
        <w:t>P</w:t>
      </w:r>
      <w:r w:rsidRPr="00307126">
        <w:rPr>
          <w:rFonts w:ascii="Times New Roman" w:hAnsi="Times New Roman"/>
          <w:bCs/>
        </w:rPr>
        <w:t>rojektu v rámci celého referenčného obdobia</w:t>
      </w:r>
      <w:r w:rsidR="00C00CAF" w:rsidRPr="00307126">
        <w:rPr>
          <w:rFonts w:ascii="Times New Roman" w:hAnsi="Times New Roman"/>
          <w:bCs/>
        </w:rPr>
        <w:t>.</w:t>
      </w:r>
      <w:r w:rsidRPr="00307126">
        <w:rPr>
          <w:rFonts w:ascii="Times New Roman" w:hAnsi="Times New Roman"/>
          <w:bCs/>
        </w:rPr>
        <w:t xml:space="preserve"> Súčasťou prevádzkových výdavkov môžu byť výdavky vzniknuté počas </w:t>
      </w:r>
      <w:r w:rsidR="00030F14" w:rsidRPr="00307126">
        <w:rPr>
          <w:rFonts w:ascii="Times New Roman" w:hAnsi="Times New Roman"/>
          <w:bCs/>
        </w:rPr>
        <w:t>R</w:t>
      </w:r>
      <w:r w:rsidRPr="00307126">
        <w:rPr>
          <w:rFonts w:ascii="Times New Roman" w:hAnsi="Times New Roman"/>
          <w:bCs/>
        </w:rPr>
        <w:t xml:space="preserve">ealizácie projektu ako aj ďalšie výdavky vzniknuté počas prevádzkovej fázy </w:t>
      </w:r>
      <w:r w:rsidR="00030F14" w:rsidRPr="00307126">
        <w:rPr>
          <w:rFonts w:ascii="Times New Roman" w:hAnsi="Times New Roman"/>
          <w:bCs/>
        </w:rPr>
        <w:t>P</w:t>
      </w:r>
      <w:r w:rsidRPr="00307126">
        <w:rPr>
          <w:rFonts w:ascii="Times New Roman" w:hAnsi="Times New Roman"/>
          <w:bCs/>
        </w:rPr>
        <w:t>rojektu (napr. obnova zariadenia s kratšou životnosťou, mimoriadna údržba)</w:t>
      </w:r>
      <w:commentRangeEnd w:id="18"/>
      <w:commentRangeEnd w:id="19"/>
      <w:r>
        <w:rPr>
          <w:rStyle w:val="Odkaznakomentr"/>
          <w:rFonts w:ascii="Times New Roman" w:eastAsia="Times New Roman" w:hAnsi="Times New Roman"/>
          <w:lang w:val="x-none" w:eastAsia="x-none"/>
        </w:rPr>
        <w:commentReference w:id="18"/>
      </w:r>
      <w:r w:rsidRPr="00F0368A">
        <w:rPr>
          <w:rStyle w:val="Odkaznakomentr"/>
          <w:rFonts w:ascii="Times New Roman" w:hAnsi="Times New Roman"/>
          <w:sz w:val="22"/>
          <w:lang w:val="x-none"/>
        </w:rPr>
        <w:commentReference w:id="19"/>
      </w:r>
      <w:r w:rsidRPr="00307126">
        <w:rPr>
          <w:rFonts w:ascii="Times New Roman" w:hAnsi="Times New Roman"/>
          <w:bCs/>
        </w:rPr>
        <w:t>;</w:t>
      </w:r>
    </w:p>
    <w:p w14:paraId="0E9C973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28630476" w14:textId="6BCFDC2A" w:rsidR="00901527" w:rsidRPr="00307126" w:rsidRDefault="00901527" w:rsidP="00901527">
      <w:pPr>
        <w:spacing w:before="120"/>
        <w:ind w:left="540"/>
        <w:jc w:val="both"/>
        <w:rPr>
          <w:rFonts w:ascii="Times New Roman" w:hAnsi="Times New Roman"/>
          <w:bCs/>
        </w:rPr>
      </w:pPr>
      <w:commentRangeStart w:id="20"/>
      <w:commentRangeStart w:id="21"/>
      <w:r w:rsidRPr="00307126">
        <w:rPr>
          <w:rFonts w:ascii="Times New Roman" w:hAnsi="Times New Roman"/>
          <w:b/>
          <w:bCs/>
        </w:rPr>
        <w:t>Diskontovanie</w:t>
      </w:r>
      <w:r w:rsidRPr="00307126">
        <w:rPr>
          <w:rFonts w:ascii="Times New Roman" w:hAnsi="Times New Roman"/>
          <w:bCs/>
        </w:rPr>
        <w:t xml:space="preserve"> – proces úpravy budúcich hodnôt príjmov a výdavkov (prevádzkových a/alebo investičných) na súčasné hodnoty prostredníctvom diskontnej sadzby. Pre potreby Finančnej analýzy je používaná</w:t>
      </w:r>
      <w:r w:rsidR="00C00CAF" w:rsidRPr="00307126">
        <w:rPr>
          <w:rFonts w:ascii="Times New Roman" w:hAnsi="Times New Roman"/>
          <w:bCs/>
        </w:rPr>
        <w:t>,</w:t>
      </w:r>
      <w:r w:rsidRPr="00307126">
        <w:rPr>
          <w:rFonts w:ascii="Times New Roman" w:hAnsi="Times New Roman"/>
          <w:bCs/>
        </w:rPr>
        <w:t xml:space="preserve"> tzv. reálna diskontná sadzba doporučená Európskou komisiou;  </w:t>
      </w:r>
      <w:commentRangeEnd w:id="20"/>
      <w:commentRangeEnd w:id="21"/>
      <w:r>
        <w:rPr>
          <w:rStyle w:val="Odkaznakomentr"/>
          <w:rFonts w:ascii="Times New Roman" w:eastAsia="Times New Roman" w:hAnsi="Times New Roman"/>
          <w:lang w:val="x-none" w:eastAsia="x-none"/>
        </w:rPr>
        <w:commentReference w:id="20"/>
      </w:r>
      <w:r w:rsidRPr="00F0368A">
        <w:rPr>
          <w:rStyle w:val="Odkaznakomentr"/>
          <w:rFonts w:ascii="Times New Roman" w:hAnsi="Times New Roman"/>
          <w:sz w:val="22"/>
          <w:lang w:val="x-none"/>
        </w:rPr>
        <w:commentReference w:id="21"/>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D892E48" w14:textId="77777777" w:rsidR="00D60452" w:rsidRPr="00307126" w:rsidRDefault="00C53921" w:rsidP="00700267">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013482DF"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r w:rsidR="00825192">
        <w:rPr>
          <w:rFonts w:ascii="Times New Roman" w:hAnsi="Times New Roman"/>
        </w:rPr>
        <w:t>;</w:t>
      </w:r>
    </w:p>
    <w:p w14:paraId="71824C56" w14:textId="77777777" w:rsidR="00716242" w:rsidRPr="005D10B3" w:rsidRDefault="002F22D1" w:rsidP="005D10B3">
      <w:pPr>
        <w:spacing w:before="120" w:after="0" w:line="264" w:lineRule="auto"/>
        <w:ind w:left="540"/>
        <w:jc w:val="both"/>
        <w:rPr>
          <w:rFonts w:ascii="Times New Roman" w:hAnsi="Times New Roman"/>
          <w:b/>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r w:rsidR="00716242" w:rsidRPr="00716242">
        <w:rPr>
          <w:rFonts w:ascii="Times New Roman" w:hAnsi="Times New Roman"/>
          <w:b/>
        </w:rPr>
        <w:t xml:space="preserve"> </w:t>
      </w:r>
    </w:p>
    <w:p w14:paraId="19FE97D0" w14:textId="762F7FF9" w:rsidR="00FD2790" w:rsidRPr="00307126" w:rsidRDefault="00716242" w:rsidP="00AC0259">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commentRangeStart w:id="22"/>
      <w:commentRangeEnd w:id="22"/>
      <w:r w:rsidRPr="001E3C5A">
        <w:rPr>
          <w:rStyle w:val="Odkaznakomentr"/>
          <w:rFonts w:ascii="Times New Roman" w:hAnsi="Times New Roman"/>
          <w:b/>
          <w:sz w:val="22"/>
          <w:lang w:val="x-none"/>
        </w:rPr>
        <w:commentReference w:id="22"/>
      </w:r>
      <w:r>
        <w:rPr>
          <w:rFonts w:ascii="Times New Roman" w:hAnsi="Times New Roman"/>
        </w:rPr>
        <w:t xml:space="preserve"> - </w:t>
      </w:r>
      <w:r w:rsidRPr="00716242">
        <w:rPr>
          <w:rFonts w:ascii="Times New Roman" w:hAnsi="Times New Roman"/>
        </w:rPr>
        <w:t>zníženie hodnoty deklarovaných výdavkov z</w:t>
      </w:r>
      <w:r w:rsidR="00AC0259">
        <w:rPr>
          <w:rFonts w:ascii="Times New Roman" w:hAnsi="Times New Roman"/>
        </w:rPr>
        <w:t> </w:t>
      </w:r>
      <w:r w:rsidRPr="00716242">
        <w:rPr>
          <w:rFonts w:ascii="Times New Roman" w:hAnsi="Times New Roman"/>
        </w:rPr>
        <w:t xml:space="preserve">dôvodu zistení porušenia </w:t>
      </w:r>
      <w:r w:rsidR="000B1CB0">
        <w:rPr>
          <w:rFonts w:ascii="Times New Roman" w:hAnsi="Times New Roman"/>
        </w:rPr>
        <w:t xml:space="preserve"> </w:t>
      </w:r>
      <w:r w:rsidR="006440D7">
        <w:rPr>
          <w:rFonts w:ascii="Times New Roman" w:hAnsi="Times New Roman"/>
        </w:rPr>
        <w:t>právnych predpisov</w:t>
      </w:r>
      <w:r w:rsidRPr="000B1CB0">
        <w:rPr>
          <w:rFonts w:ascii="Times New Roman" w:hAnsi="Times New Roman"/>
        </w:rPr>
        <w:t xml:space="preserve"> SR alebo </w:t>
      </w:r>
      <w:r w:rsidR="006440D7">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w:t>
      </w:r>
      <w:r w:rsidR="00C73B42">
        <w:rPr>
          <w:rFonts w:ascii="Times New Roman" w:hAnsi="Times New Roman"/>
        </w:rPr>
        <w:t>Poskytovateľ</w:t>
      </w:r>
      <w:r>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Pr>
          <w:rFonts w:ascii="Times New Roman" w:hAnsi="Times New Roman"/>
        </w:rPr>
        <w:t xml:space="preserve"> SR alebo </w:t>
      </w:r>
      <w:r w:rsidR="006440D7">
        <w:rPr>
          <w:rFonts w:ascii="Times New Roman" w:hAnsi="Times New Roman"/>
        </w:rPr>
        <w:t xml:space="preserve">právnych aktov </w:t>
      </w:r>
      <w:r>
        <w:rPr>
          <w:rFonts w:ascii="Times New Roman" w:hAnsi="Times New Roman"/>
        </w:rPr>
        <w:t xml:space="preserve">EÚ, ale výška </w:t>
      </w:r>
      <w:r w:rsidR="00FD2790">
        <w:rPr>
          <w:rFonts w:ascii="Times New Roman" w:hAnsi="Times New Roman"/>
        </w:rPr>
        <w:t xml:space="preserve">navrhovanej </w:t>
      </w:r>
      <w:r>
        <w:rPr>
          <w:rFonts w:ascii="Times New Roman" w:hAnsi="Times New Roman"/>
        </w:rPr>
        <w:t>finančnej opravy môže byť</w:t>
      </w:r>
      <w:r w:rsidR="00FD2790">
        <w:rPr>
          <w:rFonts w:ascii="Times New Roman" w:hAnsi="Times New Roman"/>
        </w:rPr>
        <w:t xml:space="preserve"> upravená v nadväznosti na výsledok prebiehajúceho </w:t>
      </w:r>
      <w:r w:rsidR="00AE249D">
        <w:rPr>
          <w:rFonts w:ascii="Times New Roman" w:hAnsi="Times New Roman"/>
        </w:rPr>
        <w:t xml:space="preserve">skúmania </w:t>
      </w:r>
      <w:r w:rsidR="00FD2790">
        <w:rPr>
          <w:rFonts w:ascii="Times New Roman" w:hAnsi="Times New Roman"/>
        </w:rPr>
        <w:t xml:space="preserve">iného orgánu </w:t>
      </w:r>
      <w:r w:rsidR="00FD2790">
        <w:rPr>
          <w:rFonts w:ascii="Times New Roman" w:hAnsi="Times New Roman"/>
        </w:rPr>
        <w:lastRenderedPageBreak/>
        <w:t xml:space="preserve">(napr. kontrola ÚVO). </w:t>
      </w:r>
      <w:r w:rsidR="00FD2790" w:rsidRPr="005D10B3">
        <w:rPr>
          <w:rFonts w:ascii="Times New Roman" w:hAnsi="Times New Roman"/>
          <w:b/>
        </w:rPr>
        <w:t>Potvrdená finančná oprava</w:t>
      </w:r>
      <w:r>
        <w:rPr>
          <w:rFonts w:ascii="Times New Roman" w:hAnsi="Times New Roman"/>
        </w:rPr>
        <w:t xml:space="preserve"> </w:t>
      </w:r>
      <w:r w:rsidR="00FD2790">
        <w:rPr>
          <w:rFonts w:ascii="Times New Roman" w:hAnsi="Times New Roman"/>
        </w:rPr>
        <w:t xml:space="preserve">– </w:t>
      </w:r>
      <w:r w:rsidR="00C73B42">
        <w:rPr>
          <w:rFonts w:ascii="Times New Roman" w:hAnsi="Times New Roman"/>
        </w:rPr>
        <w:t>Poskytovateľ</w:t>
      </w:r>
      <w:r w:rsidR="00FD2790" w:rsidRPr="00FD2790">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sidR="00FD2790" w:rsidRPr="00FD2790">
        <w:rPr>
          <w:rFonts w:ascii="Times New Roman" w:hAnsi="Times New Roman"/>
        </w:rPr>
        <w:t xml:space="preserve"> SR alebo </w:t>
      </w:r>
      <w:r w:rsidR="006440D7">
        <w:rPr>
          <w:rFonts w:ascii="Times New Roman" w:hAnsi="Times New Roman"/>
        </w:rPr>
        <w:t xml:space="preserve">právnych aktov </w:t>
      </w:r>
      <w:r w:rsidR="00FD2790" w:rsidRPr="00FD2790">
        <w:rPr>
          <w:rFonts w:ascii="Times New Roman" w:hAnsi="Times New Roman"/>
        </w:rPr>
        <w:t xml:space="preserve">EÚ, </w:t>
      </w:r>
      <w:r w:rsidR="00FD2790">
        <w:rPr>
          <w:rFonts w:ascii="Times New Roman" w:hAnsi="Times New Roman"/>
        </w:rPr>
        <w:t xml:space="preserve">uplatní finančnú opravu a k tomuto momentu sa neviaže prebiehajúce </w:t>
      </w:r>
      <w:r w:rsidR="00AE249D">
        <w:rPr>
          <w:rFonts w:ascii="Times New Roman" w:hAnsi="Times New Roman"/>
        </w:rPr>
        <w:t xml:space="preserve">skúmanie </w:t>
      </w:r>
      <w:r w:rsidR="00FD2790">
        <w:rPr>
          <w:rFonts w:ascii="Times New Roman" w:hAnsi="Times New Roman"/>
        </w:rPr>
        <w:t>iného orgánu, ktoré by mohlo mať vplyv na výšku uplatnenej finančnej opravy, resp. konanie bolo ukončené a finančná oprava bola uplatnená aj v nadväznosti na ukončené konanie iného orgánu (napr. kontrola ÚVO)</w:t>
      </w:r>
      <w:r w:rsidR="00825192">
        <w:rPr>
          <w:rFonts w:ascii="Times New Roman" w:hAnsi="Times New Roman"/>
        </w:rPr>
        <w:t>;</w:t>
      </w:r>
      <w:r w:rsidR="00FD2790">
        <w:rPr>
          <w:rFonts w:ascii="Times New Roman" w:hAnsi="Times New Roman"/>
        </w:rPr>
        <w:t xml:space="preserve"> </w:t>
      </w:r>
    </w:p>
    <w:p w14:paraId="4127B02E" w14:textId="174D7815" w:rsidR="00D828B9" w:rsidRPr="00307126" w:rsidRDefault="00D828B9" w:rsidP="00D828B9">
      <w:pPr>
        <w:spacing w:before="120" w:after="0" w:line="264" w:lineRule="auto"/>
        <w:ind w:left="540"/>
        <w:jc w:val="both"/>
        <w:rPr>
          <w:rFonts w:ascii="Times New Roman" w:hAnsi="Times New Roman"/>
        </w:rPr>
      </w:pPr>
      <w:commentRangeStart w:id="23"/>
      <w:r w:rsidRPr="00307126">
        <w:rPr>
          <w:rFonts w:ascii="Times New Roman" w:hAnsi="Times New Roman"/>
          <w:b/>
        </w:rPr>
        <w:t>Financujúca banka</w:t>
      </w:r>
      <w:r w:rsidRPr="00307126">
        <w:rPr>
          <w:rFonts w:ascii="Times New Roman" w:hAnsi="Times New Roman"/>
        </w:rPr>
        <w:t xml:space="preserve"> </w:t>
      </w:r>
      <w:commentRangeEnd w:id="23"/>
      <w:r w:rsidRPr="00307126">
        <w:rPr>
          <w:rStyle w:val="Odkaznakomentr"/>
          <w:rFonts w:ascii="Times New Roman" w:eastAsia="Times New Roman" w:hAnsi="Times New Roman"/>
          <w:sz w:val="22"/>
          <w:szCs w:val="22"/>
          <w:lang w:val="x-none" w:eastAsia="x-none"/>
        </w:rPr>
        <w:commentReference w:id="23"/>
      </w:r>
      <w:r w:rsidRPr="00307126">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825192">
        <w:rPr>
          <w:rFonts w:ascii="Times New Roman" w:hAnsi="Times New Roman"/>
        </w:rPr>
        <w:t>;</w:t>
      </w:r>
    </w:p>
    <w:p w14:paraId="2A9E9B5F" w14:textId="77777777" w:rsidR="00D828B9" w:rsidRPr="00773D7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4ED07253" w14:textId="1770B4B9" w:rsidR="00F468A3" w:rsidRPr="005D10B3" w:rsidRDefault="00901527" w:rsidP="00773D77">
      <w:pPr>
        <w:spacing w:before="120" w:after="0" w:line="264" w:lineRule="auto"/>
        <w:ind w:left="540"/>
        <w:jc w:val="both"/>
        <w:rPr>
          <w:rFonts w:ascii="Times New Roman" w:hAnsi="Times New Roman"/>
        </w:rPr>
      </w:pPr>
      <w:commentRangeStart w:id="24"/>
      <w:commentRangeStart w:id="25"/>
      <w:r w:rsidRPr="00307126">
        <w:rPr>
          <w:rStyle w:val="hps"/>
          <w:rFonts w:ascii="Times New Roman" w:hAnsi="Times New Roman"/>
          <w:b/>
        </w:rPr>
        <w:t>Finančn</w:t>
      </w:r>
      <w:r w:rsidR="00DC1BD0" w:rsidRPr="00307126">
        <w:rPr>
          <w:rStyle w:val="hps"/>
          <w:rFonts w:ascii="Times New Roman" w:hAnsi="Times New Roman"/>
          <w:b/>
        </w:rPr>
        <w:t>á</w:t>
      </w:r>
      <w:r w:rsidRPr="00307126">
        <w:rPr>
          <w:rFonts w:ascii="Times New Roman" w:hAnsi="Times New Roman"/>
          <w:b/>
        </w:rPr>
        <w:t xml:space="preserve"> </w:t>
      </w:r>
      <w:r w:rsidRPr="00307126">
        <w:rPr>
          <w:rStyle w:val="hps"/>
          <w:rFonts w:ascii="Times New Roman" w:hAnsi="Times New Roman"/>
          <w:b/>
        </w:rPr>
        <w:t>medzera</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 </w:t>
      </w:r>
      <w:r w:rsidRPr="00307126">
        <w:rPr>
          <w:rStyle w:val="hps"/>
          <w:rFonts w:ascii="Times New Roman" w:hAnsi="Times New Roman"/>
        </w:rPr>
        <w:t>rozdiel</w:t>
      </w:r>
      <w:r w:rsidRPr="00307126">
        <w:rPr>
          <w:rFonts w:ascii="Times New Roman" w:hAnsi="Times New Roman"/>
        </w:rPr>
        <w:t xml:space="preserve"> </w:t>
      </w:r>
      <w:r w:rsidRPr="00307126">
        <w:rPr>
          <w:rStyle w:val="hps"/>
          <w:rFonts w:ascii="Times New Roman" w:hAnsi="Times New Roman"/>
        </w:rPr>
        <w:t>medzi</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čistého</w:t>
      </w:r>
      <w:r w:rsidRPr="00307126">
        <w:rPr>
          <w:rFonts w:ascii="Times New Roman" w:hAnsi="Times New Roman"/>
        </w:rPr>
        <w:t xml:space="preserve"> </w:t>
      </w:r>
      <w:r w:rsidRPr="00307126">
        <w:rPr>
          <w:rStyle w:val="hps"/>
          <w:rFonts w:ascii="Times New Roman" w:hAnsi="Times New Roman"/>
        </w:rPr>
        <w:t>príjmu</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zvýšeného </w:t>
      </w:r>
      <w:r w:rsidRPr="00307126">
        <w:rPr>
          <w:rStyle w:val="hps"/>
          <w:rFonts w:ascii="Times New Roman" w:hAnsi="Times New Roman"/>
        </w:rPr>
        <w:t>o</w:t>
      </w:r>
      <w:r w:rsidRPr="00307126">
        <w:rPr>
          <w:rFonts w:ascii="Times New Roman" w:hAnsi="Times New Roman"/>
        </w:rPr>
        <w:t xml:space="preserve"> </w:t>
      </w:r>
      <w:r w:rsidRPr="00307126">
        <w:rPr>
          <w:rStyle w:val="hps"/>
          <w:rFonts w:ascii="Times New Roman" w:hAnsi="Times New Roman"/>
        </w:rPr>
        <w:t>súčasnú</w:t>
      </w:r>
      <w:r w:rsidRPr="00307126">
        <w:rPr>
          <w:rFonts w:ascii="Times New Roman" w:hAnsi="Times New Roman"/>
        </w:rPr>
        <w:t xml:space="preserve"> </w:t>
      </w:r>
      <w:r w:rsidRPr="00307126">
        <w:rPr>
          <w:rStyle w:val="hps"/>
          <w:rFonts w:ascii="Times New Roman" w:hAnsi="Times New Roman"/>
        </w:rPr>
        <w:t>hodnotu</w:t>
      </w:r>
      <w:r w:rsidRPr="00307126">
        <w:rPr>
          <w:rFonts w:ascii="Times New Roman" w:hAnsi="Times New Roman"/>
        </w:rPr>
        <w:t xml:space="preserve"> </w:t>
      </w:r>
      <w:r w:rsidRPr="00307126">
        <w:rPr>
          <w:rStyle w:val="hps"/>
          <w:rFonts w:ascii="Times New Roman" w:hAnsi="Times New Roman"/>
        </w:rPr>
        <w:t>zostatkovej</w:t>
      </w:r>
      <w:r w:rsidRPr="00307126">
        <w:rPr>
          <w:rFonts w:ascii="Times New Roman" w:hAnsi="Times New Roman"/>
        </w:rPr>
        <w:t xml:space="preserve"> </w:t>
      </w:r>
      <w:r w:rsidRPr="00307126">
        <w:rPr>
          <w:rStyle w:val="hps"/>
          <w:rFonts w:ascii="Times New Roman" w:hAnsi="Times New Roman"/>
        </w:rPr>
        <w:t>hodnoty investície</w:t>
      </w:r>
      <w:r w:rsidRPr="00307126">
        <w:rPr>
          <w:rFonts w:ascii="Times New Roman" w:hAnsi="Times New Roman"/>
        </w:rPr>
        <w:t xml:space="preserve">). </w:t>
      </w:r>
      <w:r w:rsidRPr="00307126">
        <w:rPr>
          <w:rStyle w:val="hps"/>
          <w:rFonts w:ascii="Times New Roman" w:hAnsi="Times New Roman"/>
        </w:rPr>
        <w:t>Vyjadruje</w:t>
      </w:r>
      <w:r w:rsidRPr="00307126">
        <w:rPr>
          <w:rFonts w:ascii="Times New Roman" w:hAnsi="Times New Roman"/>
        </w:rPr>
        <w:t xml:space="preserve"> </w:t>
      </w:r>
      <w:r w:rsidRPr="00307126">
        <w:rPr>
          <w:rStyle w:val="hps"/>
          <w:rFonts w:ascii="Times New Roman" w:hAnsi="Times New Roman"/>
        </w:rPr>
        <w:t>časť</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ktoré</w:t>
      </w:r>
      <w:r w:rsidRPr="00307126">
        <w:rPr>
          <w:rFonts w:ascii="Times New Roman" w:hAnsi="Times New Roman"/>
        </w:rPr>
        <w:t xml:space="preserve"> </w:t>
      </w:r>
      <w:r w:rsidRPr="00307126">
        <w:rPr>
          <w:rStyle w:val="hps"/>
          <w:rFonts w:ascii="Times New Roman" w:hAnsi="Times New Roman"/>
        </w:rPr>
        <w:t>nemôžu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samotným</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rojektom</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preto</w:t>
      </w:r>
      <w:r w:rsidRPr="00307126">
        <w:rPr>
          <w:rFonts w:ascii="Times New Roman" w:hAnsi="Times New Roman"/>
        </w:rPr>
        <w:t xml:space="preserve"> </w:t>
      </w:r>
      <w:r w:rsidRPr="00307126">
        <w:rPr>
          <w:rStyle w:val="hps"/>
          <w:rFonts w:ascii="Times New Roman" w:hAnsi="Times New Roman"/>
        </w:rPr>
        <w:t>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formou</w:t>
      </w:r>
      <w:r w:rsidRPr="00307126">
        <w:rPr>
          <w:rFonts w:ascii="Times New Roman" w:hAnsi="Times New Roman"/>
        </w:rPr>
        <w:t xml:space="preserve"> </w:t>
      </w:r>
      <w:r w:rsidRPr="00307126">
        <w:rPr>
          <w:rStyle w:val="hps"/>
          <w:rFonts w:ascii="Times New Roman" w:hAnsi="Times New Roman"/>
        </w:rPr>
        <w:t>príspevku</w:t>
      </w:r>
      <w:r w:rsidRPr="00307126">
        <w:rPr>
          <w:rFonts w:ascii="Times New Roman" w:hAnsi="Times New Roman"/>
        </w:rPr>
        <w:t>;</w:t>
      </w:r>
      <w:commentRangeEnd w:id="24"/>
      <w:commentRangeEnd w:id="25"/>
      <w:r>
        <w:rPr>
          <w:rStyle w:val="Odkaznakomentr"/>
          <w:rFonts w:ascii="Times New Roman" w:eastAsia="Times New Roman" w:hAnsi="Times New Roman"/>
          <w:lang w:val="x-none" w:eastAsia="x-none"/>
        </w:rPr>
        <w:commentReference w:id="24"/>
      </w:r>
      <w:r w:rsidRPr="009A0837">
        <w:rPr>
          <w:rStyle w:val="Odkaznakomentr"/>
          <w:rFonts w:ascii="Times New Roman" w:hAnsi="Times New Roman"/>
          <w:sz w:val="22"/>
          <w:lang w:val="x-none"/>
        </w:rPr>
        <w:commentReference w:id="25"/>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1204849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r w:rsidR="00825192">
        <w:rPr>
          <w:rFonts w:ascii="Times New Roman" w:hAnsi="Times New Roman"/>
        </w:rPr>
        <w:t>;</w:t>
      </w:r>
    </w:p>
    <w:p w14:paraId="6506317D" w14:textId="6C01F98F"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r w:rsidR="005743A3" w:rsidRPr="005743A3">
        <w:rPr>
          <w:rFonts w:ascii="Times New Roman" w:hAnsi="Times New Roman"/>
        </w:rPr>
        <w:t>a Uko</w:t>
      </w:r>
      <w:r w:rsidR="005743A3">
        <w:rPr>
          <w:rFonts w:ascii="Times New Roman" w:hAnsi="Times New Roman"/>
        </w:rPr>
        <w:t>n</w:t>
      </w:r>
      <w:r w:rsidR="005743A3" w:rsidRPr="005743A3">
        <w:rPr>
          <w:rFonts w:ascii="Times New Roman" w:hAnsi="Times New Roman"/>
        </w:rPr>
        <w:t xml:space="preserve">čenie </w:t>
      </w:r>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w:t>
      </w:r>
      <w:r w:rsidR="005743A3">
        <w:rPr>
          <w:rFonts w:ascii="Times New Roman" w:hAnsi="Times New Roman"/>
        </w:rPr>
        <w:t xml:space="preserve">a ukončenia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39A57CA0" w14:textId="77777777" w:rsidR="002F22D1" w:rsidRPr="00307126" w:rsidRDefault="002F22D1" w:rsidP="002F22D1">
      <w:pPr>
        <w:spacing w:before="120" w:line="264" w:lineRule="auto"/>
        <w:ind w:left="567"/>
        <w:jc w:val="both"/>
        <w:rPr>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CAAD567" w14:textId="525F48DB" w:rsidR="00901527" w:rsidRPr="00307126" w:rsidRDefault="00901527" w:rsidP="00901527">
      <w:pPr>
        <w:ind w:left="540"/>
        <w:jc w:val="both"/>
        <w:rPr>
          <w:rFonts w:ascii="Times New Roman" w:hAnsi="Times New Roman"/>
        </w:rPr>
      </w:pPr>
      <w:commentRangeStart w:id="26"/>
      <w:commentRangeStart w:id="27"/>
      <w:commentRangeStart w:id="28"/>
      <w:r w:rsidRPr="00307126">
        <w:rPr>
          <w:rFonts w:ascii="Times New Roman" w:hAnsi="Times New Roman"/>
          <w:b/>
        </w:rPr>
        <w:t>Iné peňažné príjmy</w:t>
      </w:r>
      <w:r w:rsidRPr="00307126">
        <w:rPr>
          <w:rFonts w:ascii="Times New Roman" w:hAnsi="Times New Roman"/>
        </w:rPr>
        <w:t xml:space="preserve"> – </w:t>
      </w:r>
      <w:r w:rsidR="00C00CAF" w:rsidRPr="00307126">
        <w:rPr>
          <w:rFonts w:ascii="Times New Roman" w:hAnsi="Times New Roman"/>
        </w:rPr>
        <w:t>i</w:t>
      </w:r>
      <w:r w:rsidRPr="00307126">
        <w:rPr>
          <w:rFonts w:ascii="Times New Roman" w:hAnsi="Times New Roman"/>
        </w:rPr>
        <w:t>de o akékoľvek príjmy, ktoré sa vyskytnú pri projektoch nespadajúcich svojim objemom alebo charakterom pod článok 61 všeobecného nariadenia;</w:t>
      </w:r>
    </w:p>
    <w:p w14:paraId="60C98AA3" w14:textId="77777777" w:rsidR="00901527" w:rsidRPr="00307126" w:rsidRDefault="00901527" w:rsidP="00901527">
      <w:pPr>
        <w:ind w:left="540"/>
        <w:jc w:val="both"/>
        <w:rPr>
          <w:rFonts w:ascii="Times New Roman" w:hAnsi="Times New Roman"/>
        </w:rPr>
      </w:pPr>
      <w:r w:rsidRPr="00307126">
        <w:rPr>
          <w:rFonts w:ascii="Times New Roman" w:hAnsi="Times New Roman"/>
          <w:b/>
        </w:rPr>
        <w:t>Iné čisté peňažné príjmy</w:t>
      </w:r>
      <w:r w:rsidRPr="00307126">
        <w:rPr>
          <w:rFonts w:ascii="Times New Roman" w:hAnsi="Times New Roman"/>
        </w:rPr>
        <w:t xml:space="preserve"> – </w:t>
      </w:r>
      <w:r w:rsidR="00C00CAF" w:rsidRPr="00307126">
        <w:rPr>
          <w:rFonts w:ascii="Times New Roman" w:hAnsi="Times New Roman"/>
        </w:rPr>
        <w:t>p</w:t>
      </w:r>
      <w:r w:rsidRPr="00307126">
        <w:rPr>
          <w:rFonts w:ascii="Times New Roman" w:hAnsi="Times New Roman"/>
        </w:rPr>
        <w:t xml:space="preserve">redstavujú rozdiel iných peňažných príjmov a prevádzkových výdavkov počas obdobia realizácie </w:t>
      </w:r>
      <w:r w:rsidR="00030F14" w:rsidRPr="00307126">
        <w:rPr>
          <w:rFonts w:ascii="Times New Roman" w:hAnsi="Times New Roman"/>
        </w:rPr>
        <w:t>P</w:t>
      </w:r>
      <w:r w:rsidRPr="00307126">
        <w:rPr>
          <w:rFonts w:ascii="Times New Roman" w:hAnsi="Times New Roman"/>
        </w:rPr>
        <w:t xml:space="preserve">rojektu. Prijímateľ má povinnosť ich monitorovať (v záverečnej monitorovacej správe) a odpočítať iné čisté peňažné príjmy vytvorené v období </w:t>
      </w:r>
      <w:r w:rsidR="00030F14" w:rsidRPr="00307126">
        <w:rPr>
          <w:rFonts w:ascii="Times New Roman" w:hAnsi="Times New Roman"/>
        </w:rPr>
        <w:t>R</w:t>
      </w:r>
      <w:r w:rsidRPr="00307126">
        <w:rPr>
          <w:rFonts w:ascii="Times New Roman" w:hAnsi="Times New Roman"/>
        </w:rPr>
        <w:t xml:space="preserve">ealizácie </w:t>
      </w:r>
      <w:r w:rsidR="00030F14" w:rsidRPr="00307126">
        <w:rPr>
          <w:rFonts w:ascii="Times New Roman" w:hAnsi="Times New Roman"/>
        </w:rPr>
        <w:t>P</w:t>
      </w:r>
      <w:r w:rsidRPr="00307126">
        <w:rPr>
          <w:rFonts w:ascii="Times New Roman" w:hAnsi="Times New Roman"/>
        </w:rPr>
        <w:t xml:space="preserve">rojektu od </w:t>
      </w:r>
      <w:r w:rsidR="00030F14" w:rsidRPr="00307126">
        <w:rPr>
          <w:rFonts w:ascii="Times New Roman" w:hAnsi="Times New Roman"/>
        </w:rPr>
        <w:t>O</w:t>
      </w:r>
      <w:r w:rsidRPr="00307126">
        <w:rPr>
          <w:rFonts w:ascii="Times New Roman" w:hAnsi="Times New Roman"/>
        </w:rPr>
        <w:t xml:space="preserve">právnených výdavkov </w:t>
      </w:r>
      <w:r w:rsidR="00030F14" w:rsidRPr="00307126">
        <w:rPr>
          <w:rFonts w:ascii="Times New Roman" w:hAnsi="Times New Roman"/>
        </w:rPr>
        <w:t>P</w:t>
      </w:r>
      <w:r w:rsidRPr="00307126">
        <w:rPr>
          <w:rFonts w:ascii="Times New Roman" w:hAnsi="Times New Roman"/>
        </w:rPr>
        <w:t xml:space="preserve">rojektu, a to najneskôr pri predložení záverečnej žiadosti o platbu </w:t>
      </w:r>
      <w:r w:rsidR="00030F14" w:rsidRPr="00307126">
        <w:rPr>
          <w:rFonts w:ascii="Times New Roman" w:hAnsi="Times New Roman"/>
        </w:rPr>
        <w:t>P</w:t>
      </w:r>
      <w:r w:rsidRPr="00307126">
        <w:rPr>
          <w:rFonts w:ascii="Times New Roman" w:hAnsi="Times New Roman"/>
        </w:rPr>
        <w:t xml:space="preserve">rijímateľom, </w:t>
      </w:r>
      <w:r w:rsidR="004059ED" w:rsidRPr="00307126">
        <w:rPr>
          <w:rFonts w:ascii="Times New Roman" w:hAnsi="Times New Roman"/>
        </w:rPr>
        <w:t>ak</w:t>
      </w:r>
      <w:r w:rsidRPr="00307126">
        <w:rPr>
          <w:rFonts w:ascii="Times New Roman" w:hAnsi="Times New Roman"/>
        </w:rPr>
        <w:t xml:space="preserve"> tieto príjmy neboli zohľadnené už pri schválení </w:t>
      </w:r>
      <w:r w:rsidR="00030F14" w:rsidRPr="00307126">
        <w:rPr>
          <w:rFonts w:ascii="Times New Roman" w:hAnsi="Times New Roman"/>
        </w:rPr>
        <w:t>P</w:t>
      </w:r>
      <w:r w:rsidRPr="00307126">
        <w:rPr>
          <w:rFonts w:ascii="Times New Roman" w:hAnsi="Times New Roman"/>
        </w:rPr>
        <w:t xml:space="preserve">rojektu a pomoc nebola znížená už na začiatku </w:t>
      </w:r>
      <w:r w:rsidR="00030F14" w:rsidRPr="00307126">
        <w:rPr>
          <w:rFonts w:ascii="Times New Roman" w:hAnsi="Times New Roman"/>
        </w:rPr>
        <w:t>P</w:t>
      </w:r>
      <w:r w:rsidRPr="00307126">
        <w:rPr>
          <w:rFonts w:ascii="Times New Roman" w:hAnsi="Times New Roman"/>
        </w:rPr>
        <w:t>rojektu;</w:t>
      </w:r>
      <w:commentRangeEnd w:id="26"/>
      <w:r w:rsidR="00C15C8E">
        <w:rPr>
          <w:rStyle w:val="Odkaznakomentr"/>
          <w:rFonts w:ascii="Times New Roman" w:eastAsia="Times New Roman" w:hAnsi="Times New Roman"/>
          <w:lang w:val="x-none" w:eastAsia="x-none"/>
        </w:rPr>
        <w:commentReference w:id="26"/>
      </w:r>
    </w:p>
    <w:commentRangeEnd w:id="27"/>
    <w:commentRangeEnd w:id="28"/>
    <w:p w14:paraId="2ED86E3A" w14:textId="26EE6302" w:rsidR="009809B8" w:rsidRPr="00307126" w:rsidRDefault="00901527" w:rsidP="00744B99">
      <w:pPr>
        <w:spacing w:before="120" w:after="120"/>
        <w:ind w:left="540"/>
        <w:jc w:val="both"/>
        <w:rPr>
          <w:rFonts w:ascii="Times New Roman" w:hAnsi="Times New Roman"/>
          <w:b/>
        </w:rPr>
      </w:pPr>
      <w:r w:rsidRPr="009809B8">
        <w:rPr>
          <w:rStyle w:val="Odkaznakomentr"/>
          <w:rFonts w:ascii="Times New Roman" w:eastAsia="Times New Roman" w:hAnsi="Times New Roman"/>
          <w:sz w:val="22"/>
          <w:szCs w:val="22"/>
          <w:lang w:val="x-none" w:eastAsia="x-none"/>
        </w:rPr>
        <w:commentReference w:id="27"/>
      </w:r>
      <w:r w:rsidRPr="00307126">
        <w:rPr>
          <w:rStyle w:val="Odkaznakomentr"/>
          <w:rFonts w:ascii="Times New Roman" w:eastAsia="Times New Roman" w:hAnsi="Times New Roman"/>
          <w:sz w:val="22"/>
          <w:szCs w:val="22"/>
          <w:lang w:val="x-none" w:eastAsia="x-none"/>
        </w:rPr>
        <w:commentReference w:id="28"/>
      </w:r>
      <w:r w:rsidR="009809B8" w:rsidRPr="00307126">
        <w:rPr>
          <w:rFonts w:ascii="Times New Roman" w:hAnsi="Times New Roman"/>
          <w:b/>
        </w:rPr>
        <w:t>Iniciatíva na podporu zamestnanosti mladých ľudí</w:t>
      </w:r>
      <w:r w:rsidR="0034799D">
        <w:rPr>
          <w:rFonts w:ascii="Times New Roman" w:hAnsi="Times New Roman"/>
          <w:b/>
        </w:rPr>
        <w:t xml:space="preserve"> </w:t>
      </w:r>
      <w:r w:rsidR="0034799D" w:rsidRPr="0034799D">
        <w:rPr>
          <w:rFonts w:ascii="Times New Roman" w:hAnsi="Times New Roman"/>
        </w:rPr>
        <w:t>alebo</w:t>
      </w:r>
      <w:r w:rsidR="0034799D">
        <w:rPr>
          <w:rFonts w:ascii="Times New Roman" w:hAnsi="Times New Roman"/>
          <w:b/>
        </w:rPr>
        <w:t xml:space="preserve"> IZM</w:t>
      </w:r>
      <w:r w:rsidR="009809B8" w:rsidRPr="00307126">
        <w:rPr>
          <w:rFonts w:ascii="Times New Roman" w:hAnsi="Times New Roman"/>
          <w:b/>
        </w:rPr>
        <w:t xml:space="preserve"> - </w:t>
      </w:r>
      <w:r w:rsidR="009809B8" w:rsidRPr="00307126">
        <w:rPr>
          <w:rFonts w:ascii="Times New Roman" w:hAnsi="Times New Roman"/>
        </w:rPr>
        <w:t xml:space="preserve">iniciatíva financovaná z osobitných rozpočtových prostriedkov a z cielených investícií z Európskeho sociálneho </w:t>
      </w:r>
      <w:r w:rsidR="009809B8" w:rsidRPr="00307126">
        <w:rPr>
          <w:rFonts w:ascii="Times New Roman" w:hAnsi="Times New Roman"/>
        </w:rPr>
        <w:lastRenderedPageBreak/>
        <w:t>fondu na doplnenie a posilnenie podpory poskytovanej z európskych štrukturálnych a investičných fondov. Zameriava sa na podporu zamestnanosti mladých ako súčasť cieľa Investovanie do rastu zamestnanosti;</w:t>
      </w:r>
    </w:p>
    <w:p w14:paraId="400966D6" w14:textId="77777777"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43BAE952" w14:textId="77777777" w:rsidR="002F22D1" w:rsidRPr="005124A4" w:rsidRDefault="002F22D1" w:rsidP="005124A4">
      <w:pPr>
        <w:ind w:left="567"/>
        <w:rPr>
          <w:rFonts w:ascii="Times New Roman" w:hAnsi="Times New Roman"/>
        </w:rPr>
      </w:pPr>
      <w:r w:rsidRPr="005124A4">
        <w:rPr>
          <w:rFonts w:ascii="Times New Roman" w:hAnsi="Times New Roman"/>
          <w:b/>
          <w:bCs/>
        </w:rPr>
        <w:t>Komisia</w:t>
      </w:r>
      <w:r w:rsidRPr="005124A4">
        <w:rPr>
          <w:rFonts w:ascii="Times New Roman" w:hAnsi="Times New Roman"/>
        </w:rPr>
        <w:t xml:space="preserve"> </w:t>
      </w:r>
      <w:r w:rsidR="00C00CAF" w:rsidRPr="005124A4">
        <w:rPr>
          <w:rFonts w:ascii="Times New Roman" w:hAnsi="Times New Roman"/>
        </w:rPr>
        <w:t xml:space="preserve">alebo </w:t>
      </w:r>
      <w:r w:rsidR="00C00CAF" w:rsidRPr="005124A4">
        <w:rPr>
          <w:rFonts w:ascii="Times New Roman" w:hAnsi="Times New Roman"/>
          <w:b/>
        </w:rPr>
        <w:t>EK</w:t>
      </w:r>
      <w:r w:rsidRPr="005124A4">
        <w:rPr>
          <w:rFonts w:ascii="Times New Roman" w:hAnsi="Times New Roman"/>
        </w:rPr>
        <w:t>– znamená Európsku Komisiu;</w:t>
      </w:r>
    </w:p>
    <w:p w14:paraId="7495D6DD" w14:textId="08D39E11" w:rsidR="00782BBB" w:rsidRPr="000E3433" w:rsidRDefault="00782BBB" w:rsidP="004C6CB4">
      <w:pPr>
        <w:spacing w:before="120" w:line="264" w:lineRule="auto"/>
        <w:ind w:left="539"/>
        <w:jc w:val="both"/>
      </w:pPr>
      <w:r w:rsidRPr="004C6CB4">
        <w:rPr>
          <w:rFonts w:ascii="Times New Roman" w:hAnsi="Times New Roman"/>
          <w:b/>
        </w:rPr>
        <w:t>Kontrolovaná osoba</w:t>
      </w:r>
      <w:r w:rsidRPr="004C6CB4">
        <w:rPr>
          <w:rFonts w:ascii="Times New Roman" w:hAnsi="Times New Roman"/>
        </w:rPr>
        <w:t xml:space="preserve"> -  osoba u ktorej sa vykonáva kontrola overovaných skutočností podľa zákona o príspevku </w:t>
      </w:r>
      <w:r w:rsidR="00B91E2C" w:rsidRPr="004C6CB4">
        <w:rPr>
          <w:rFonts w:ascii="Times New Roman" w:hAnsi="Times New Roman"/>
        </w:rPr>
        <w:t xml:space="preserve">z </w:t>
      </w:r>
      <w:r w:rsidRPr="004C6CB4">
        <w:rPr>
          <w:rFonts w:ascii="Times New Roman" w:hAnsi="Times New Roman"/>
        </w:rPr>
        <w:t>EŠIF a finančná kontrola alebo audit podľa zákona o finančnej kontrole</w:t>
      </w:r>
      <w:r w:rsidR="009F6798" w:rsidRPr="004C6CB4">
        <w:rPr>
          <w:rFonts w:ascii="Times New Roman" w:hAnsi="Times New Roman"/>
        </w:rPr>
        <w:t xml:space="preserve"> a audite</w:t>
      </w:r>
      <w:r w:rsidR="00DF0A70" w:rsidRPr="004C6CB4">
        <w:rPr>
          <w:rFonts w:ascii="Times New Roman" w:hAnsi="Times New Roman"/>
        </w:rPr>
        <w:t>, pričom vo vzťahu k zákonu o finančnej kontrole a audite ide o povinnú osobu tak, ako je v tomto zákone definovaná</w:t>
      </w:r>
      <w:r w:rsidRPr="004C6CB4">
        <w:rPr>
          <w:rFonts w:ascii="Times New Roman" w:hAnsi="Times New Roman"/>
        </w:rPr>
        <w:t>;</w:t>
      </w:r>
    </w:p>
    <w:p w14:paraId="3360C197" w14:textId="11391734" w:rsidR="002F22D1" w:rsidRPr="00773D77"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lastRenderedPageBreak/>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45B0965B" w14:textId="2C424FAF" w:rsidR="00901527" w:rsidRPr="00307126" w:rsidRDefault="00901527" w:rsidP="00901527">
      <w:pPr>
        <w:spacing w:before="120"/>
        <w:ind w:left="540"/>
        <w:jc w:val="both"/>
        <w:rPr>
          <w:rFonts w:ascii="Times New Roman" w:hAnsi="Times New Roman"/>
          <w:bCs/>
        </w:rPr>
      </w:pPr>
      <w:commentRangeStart w:id="29"/>
      <w:commentRangeStart w:id="30"/>
      <w:r w:rsidRPr="00307126">
        <w:rPr>
          <w:rFonts w:ascii="Times New Roman" w:hAnsi="Times New Roman"/>
          <w:b/>
          <w:bCs/>
        </w:rPr>
        <w:t>Miera finančnej medzery</w:t>
      </w:r>
      <w:r w:rsidRPr="00307126">
        <w:rPr>
          <w:rFonts w:ascii="Times New Roman" w:hAnsi="Times New Roman"/>
          <w:bCs/>
        </w:rPr>
        <w:t xml:space="preserve"> - predstavuje podiel Finančnej medzery na diskontovaných investičných výdavkoch;</w:t>
      </w:r>
      <w:commentRangeEnd w:id="29"/>
      <w:commentRangeEnd w:id="30"/>
      <w:r>
        <w:rPr>
          <w:rStyle w:val="Odkaznakomentr"/>
          <w:rFonts w:ascii="Times New Roman" w:eastAsia="Times New Roman" w:hAnsi="Times New Roman"/>
          <w:lang w:val="x-none" w:eastAsia="x-none"/>
        </w:rPr>
        <w:commentReference w:id="29"/>
      </w:r>
      <w:r w:rsidRPr="00067253">
        <w:rPr>
          <w:rStyle w:val="Odkaznakomentr"/>
          <w:rFonts w:ascii="Times New Roman" w:hAnsi="Times New Roman"/>
          <w:sz w:val="22"/>
          <w:lang w:val="x-none"/>
        </w:rPr>
        <w:commentReference w:id="30"/>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500368D9"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773D77">
        <w:rPr>
          <w:sz w:val="22"/>
          <w:lang w:val="sk-SK"/>
        </w:rPr>
        <w:t>poskytuje konzultácie</w:t>
      </w:r>
      <w:r w:rsidR="008E5E97" w:rsidRPr="00307126">
        <w:rPr>
          <w:sz w:val="22"/>
          <w:szCs w:val="22"/>
          <w:lang w:val="sk-SK"/>
        </w:rPr>
        <w:t>,</w:t>
      </w:r>
      <w:r w:rsidR="008E5E97" w:rsidRPr="00773D77">
        <w:rPr>
          <w:sz w:val="22"/>
          <w:lang w:val="sk-SK"/>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0C75638E"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w:t>
      </w:r>
      <w:r w:rsidRPr="00307126">
        <w:rPr>
          <w:rFonts w:ascii="Times New Roman" w:hAnsi="Times New Roman"/>
        </w:rPr>
        <w:lastRenderedPageBreak/>
        <w:t>2328/2003, (ES) č. 861/2006, (ES) č. 1198/2006 a (ES) č. 791/2007 a nariadenia Európskeho parlamentu a Rady (EÚ) č. 1255/2011</w:t>
      </w:r>
      <w:r w:rsidR="00825192">
        <w:rPr>
          <w:rFonts w:ascii="Times New Roman" w:hAnsi="Times New Roman"/>
        </w:rPr>
        <w:t>;</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6935FFDC" w:rsidR="002F22D1" w:rsidRPr="004C6CB4" w:rsidRDefault="002F22D1" w:rsidP="004C6CB4">
      <w:pPr>
        <w:autoSpaceDE w:val="0"/>
        <w:autoSpaceDN w:val="0"/>
        <w:adjustRightInd w:val="0"/>
        <w:spacing w:before="120" w:line="264" w:lineRule="auto"/>
        <w:ind w:left="540"/>
        <w:jc w:val="both"/>
        <w:rPr>
          <w:rFonts w:ascii="Times New Roman" w:hAnsi="Times New Roman"/>
          <w:b/>
        </w:rPr>
      </w:pPr>
      <w:r w:rsidRPr="004C6CB4">
        <w:rPr>
          <w:rFonts w:ascii="Times New Roman" w:hAnsi="Times New Roman"/>
          <w:b/>
        </w:rPr>
        <w:t xml:space="preserve">Nariadenie </w:t>
      </w:r>
      <w:r w:rsidR="007D23F2" w:rsidRPr="004C6CB4">
        <w:rPr>
          <w:rFonts w:ascii="Times New Roman" w:hAnsi="Times New Roman"/>
          <w:b/>
        </w:rPr>
        <w:t>2018</w:t>
      </w:r>
      <w:r w:rsidRPr="004C6CB4">
        <w:rPr>
          <w:rFonts w:ascii="Times New Roman" w:hAnsi="Times New Roman"/>
          <w:b/>
        </w:rPr>
        <w:t>/</w:t>
      </w:r>
      <w:r w:rsidR="007D23F2" w:rsidRPr="004C6CB4">
        <w:rPr>
          <w:rFonts w:ascii="Times New Roman" w:hAnsi="Times New Roman"/>
          <w:b/>
        </w:rPr>
        <w:t xml:space="preserve">1046 </w:t>
      </w:r>
      <w:r w:rsidRPr="004C6CB4">
        <w:rPr>
          <w:rFonts w:ascii="Times New Roman" w:hAnsi="Times New Roman"/>
        </w:rPr>
        <w:t xml:space="preserve">– </w:t>
      </w:r>
      <w:r w:rsidRPr="004C6CB4">
        <w:t>Nariadenie Európskeho parlamentu a Rady (EÚ, Euratom) č. </w:t>
      </w:r>
      <w:r w:rsidR="007D23F2" w:rsidRPr="004C6CB4">
        <w:t>2018/1046</w:t>
      </w:r>
      <w:r w:rsidRPr="004C6CB4">
        <w:t xml:space="preserve"> z  </w:t>
      </w:r>
      <w:r w:rsidR="007D23F2" w:rsidRPr="004C6CB4">
        <w:t>18. júla 2018</w:t>
      </w:r>
      <w:r w:rsidRPr="004C6CB4">
        <w:t xml:space="preserve">, o rozpočtových pravidlách, ktoré sa vzťahujú na všeobecný rozpočet Únie, </w:t>
      </w:r>
      <w:r w:rsidR="007D23F2" w:rsidRPr="004C6CB4">
        <w:t xml:space="preserve">o zmene nariadení (EÚ) č. 1296/2013, (EÚ) č. 1301/2013, (EÚ) č. 1303/2013, (EÚ) č. 1304/2013, (EÚ) č. 1309/2013, (EÚ) č. 1316/2013, (EÚ) č. 223/2014, (EÚ) č. 283/2014 a rozhodnutia č. 541/2014/EÚ </w:t>
      </w:r>
      <w:r w:rsidRPr="004C6CB4">
        <w:t>a</w:t>
      </w:r>
      <w:r w:rsidR="007D23F2" w:rsidRPr="004C6CB4">
        <w:t xml:space="preserve"> o </w:t>
      </w:r>
      <w:r w:rsidRPr="004C6CB4">
        <w:t>zrušení nariadenia (</w:t>
      </w:r>
      <w:r w:rsidR="007D23F2" w:rsidRPr="004C6CB4">
        <w:t>EÚ</w:t>
      </w:r>
      <w:r w:rsidRPr="004C6CB4">
        <w:t>, Euratom) č. </w:t>
      </w:r>
      <w:r w:rsidR="007D23F2" w:rsidRPr="004C6CB4">
        <w:t>966</w:t>
      </w:r>
      <w:r w:rsidRPr="004C6CB4">
        <w:t>/</w:t>
      </w:r>
      <w:r w:rsidR="007D23F2" w:rsidRPr="004C6CB4">
        <w:t>2012</w:t>
      </w:r>
      <w:r w:rsidRPr="004C6CB4">
        <w:t xml:space="preserve">; </w:t>
      </w:r>
    </w:p>
    <w:p w14:paraId="46B18E42" w14:textId="2C7AD5A6" w:rsidR="002F22D1" w:rsidRPr="004C6CB4" w:rsidRDefault="002F22D1" w:rsidP="004C6CB4">
      <w:pPr>
        <w:autoSpaceDE w:val="0"/>
        <w:autoSpaceDN w:val="0"/>
        <w:adjustRightInd w:val="0"/>
        <w:spacing w:before="120" w:line="264" w:lineRule="auto"/>
        <w:ind w:left="540"/>
        <w:jc w:val="both"/>
        <w:rPr>
          <w:b/>
        </w:rPr>
      </w:pPr>
      <w:r w:rsidRPr="004C6CB4">
        <w:rPr>
          <w:rFonts w:ascii="Times New Roman" w:hAnsi="Times New Roman"/>
          <w:b/>
        </w:rPr>
        <w:t xml:space="preserve">Nenávratný finančný príspevok alebo NFP </w:t>
      </w:r>
      <w:r w:rsidRPr="004C6CB4">
        <w:rPr>
          <w:rFonts w:ascii="Times New Roman" w:hAnsi="Times New Roman"/>
        </w:rPr>
        <w:t>- suma finančných prostriedkov poskytnutá prijímateľovi na Realizáciu aktivít Projektu, vychádzajúc</w:t>
      </w:r>
      <w:r w:rsidR="00183B05" w:rsidRPr="004C6CB4">
        <w:rPr>
          <w:rFonts w:ascii="Times New Roman" w:hAnsi="Times New Roman"/>
        </w:rPr>
        <w:t>a</w:t>
      </w:r>
      <w:r w:rsidRPr="004C6CB4">
        <w:rPr>
          <w:rFonts w:ascii="Times New Roman" w:hAnsi="Times New Roman"/>
        </w:rPr>
        <w:t xml:space="preserve"> zo</w:t>
      </w:r>
      <w:commentRangeStart w:id="31"/>
      <w:r w:rsidRPr="004C6CB4">
        <w:rPr>
          <w:rFonts w:ascii="Times New Roman" w:hAnsi="Times New Roman"/>
        </w:rPr>
        <w:t xml:space="preserve"> Schválenej žiadosti o NFP, podľa podmienok Zmluvy o poskytnutí NFP</w:t>
      </w:r>
      <w:r w:rsidR="00183B05" w:rsidRPr="004C6CB4">
        <w:rPr>
          <w:rFonts w:ascii="Times New Roman" w:hAnsi="Times New Roman"/>
        </w:rPr>
        <w:t>,</w:t>
      </w:r>
      <w:r w:rsidRPr="004C6CB4">
        <w:rPr>
          <w:rFonts w:ascii="Times New Roman" w:hAnsi="Times New Roman"/>
        </w:rPr>
        <w:t xml:space="preserve"> z verejných prostriedkov v súlade s platnou právnou úpravou (najmä zákonom o príspevku z EŠIF, zákonom o finančnej kontrole a audite  a zákonom o rozpočtových pravidlách</w:t>
      </w:r>
      <w:commentRangeEnd w:id="31"/>
      <w:r w:rsidRPr="004C6CB4">
        <w:commentReference w:id="31"/>
      </w:r>
      <w:r w:rsidRPr="004C6CB4">
        <w:rPr>
          <w:rFonts w:ascii="Times New Roman" w:hAnsi="Times New Roman"/>
        </w:rPr>
        <w:t>).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825192" w:rsidRPr="004C6CB4">
        <w:rPr>
          <w:rFonts w:ascii="Times New Roman" w:hAnsi="Times New Roman"/>
        </w:rPr>
        <w:t>;</w:t>
      </w:r>
      <w:r w:rsidRPr="004C6CB4">
        <w:rPr>
          <w:rFonts w:ascii="Times New Roman" w:hAnsi="Times New Roman"/>
        </w:rPr>
        <w:t xml:space="preserve"> </w:t>
      </w:r>
    </w:p>
    <w:p w14:paraId="24AB5039" w14:textId="7F62FDD8"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commentRangeStart w:id="32"/>
      <w:r w:rsidRPr="00307126">
        <w:rPr>
          <w:rFonts w:ascii="Times New Roman" w:hAnsi="Times New Roman"/>
        </w:rPr>
        <w:t>........</w:t>
      </w:r>
      <w:commentRangeEnd w:id="32"/>
      <w:r w:rsidR="006B0D9B" w:rsidRPr="00773D77">
        <w:rPr>
          <w:rStyle w:val="Odkaznakomentr"/>
          <w:rFonts w:ascii="Times New Roman" w:hAnsi="Times New Roman"/>
          <w:sz w:val="22"/>
          <w:lang w:val="x-none"/>
        </w:rPr>
        <w:commentReference w:id="32"/>
      </w:r>
      <w:r w:rsidRPr="00307126">
        <w:rPr>
          <w:rFonts w:ascii="Times New Roman" w:hAnsi="Times New Roman"/>
        </w:rPr>
        <w:t>,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00825192">
        <w:rPr>
          <w:rFonts w:ascii="Times New Roman" w:hAnsi="Times New Roman"/>
        </w:rPr>
        <w:t>;</w:t>
      </w:r>
      <w:r w:rsidR="00087001" w:rsidRPr="00773D77">
        <w:rPr>
          <w:rFonts w:ascii="Times New Roman" w:hAnsi="Times New Roman"/>
        </w:rPr>
        <w:t xml:space="preserve"> </w:t>
      </w:r>
    </w:p>
    <w:p w14:paraId="5B3150CE" w14:textId="6415361C" w:rsidR="002F22D1" w:rsidRPr="000E3433" w:rsidRDefault="002F22D1" w:rsidP="004C6CB4">
      <w:pPr>
        <w:spacing w:before="120" w:line="264" w:lineRule="auto"/>
        <w:ind w:left="540"/>
        <w:jc w:val="both"/>
      </w:pPr>
      <w:r w:rsidRPr="004C6CB4">
        <w:rPr>
          <w:rFonts w:ascii="Times New Roman" w:hAnsi="Times New Roman"/>
          <w:b/>
        </w:rPr>
        <w:t xml:space="preserve">Nezrovnalosť </w:t>
      </w:r>
      <w:r w:rsidRPr="004C6CB4">
        <w:rPr>
          <w:rFonts w:ascii="Times New Roman" w:hAnsi="Times New Roman"/>
        </w:rPr>
        <w:t xml:space="preserve">- akékoľvek porušenie práva </w:t>
      </w:r>
      <w:r w:rsidR="00310C95" w:rsidRPr="004C6CB4">
        <w:rPr>
          <w:rFonts w:ascii="Times New Roman" w:hAnsi="Times New Roman"/>
        </w:rPr>
        <w:t>Európskej ú</w:t>
      </w:r>
      <w:r w:rsidRPr="004C6CB4">
        <w:rPr>
          <w:rFonts w:ascii="Times New Roman" w:hAnsi="Times New Roman"/>
        </w:rPr>
        <w:t xml:space="preserve">nie alebo vnútroštátneho práva týkajúceho sa jeho uplatňovania, bez ohľadu na to, či právna povinnosť bola premietnutá do Zmluvy o poskytnutí NFP, </w:t>
      </w:r>
      <w:r w:rsidR="005D1531" w:rsidRPr="004C6CB4">
        <w:rPr>
          <w:rFonts w:ascii="Times New Roman" w:hAnsi="Times New Roman"/>
        </w:rPr>
        <w:t xml:space="preserve">pričom uvedené </w:t>
      </w:r>
      <w:r w:rsidRPr="004C6CB4">
        <w:rPr>
          <w:rFonts w:ascii="Times New Roman" w:hAnsi="Times New Roman"/>
        </w:rPr>
        <w:t xml:space="preserve">porušenie vyplýva z konania alebo opomenutia hospodárskeho subjektu zúčastňujúceho sa na vykonávaní </w:t>
      </w:r>
      <w:r w:rsidR="005D1531" w:rsidRPr="004C6CB4">
        <w:rPr>
          <w:rFonts w:ascii="Times New Roman" w:hAnsi="Times New Roman"/>
        </w:rPr>
        <w:t>EŠIF</w:t>
      </w:r>
      <w:r w:rsidRPr="004C6CB4">
        <w:rPr>
          <w:rFonts w:ascii="Times New Roman" w:hAnsi="Times New Roman"/>
        </w:rPr>
        <w:t xml:space="preserve">, dôsledkom čoho je alebo </w:t>
      </w:r>
      <w:r w:rsidR="00D05217" w:rsidRPr="004C6CB4">
        <w:rPr>
          <w:rFonts w:ascii="Times New Roman" w:hAnsi="Times New Roman"/>
        </w:rPr>
        <w:t xml:space="preserve">by </w:t>
      </w:r>
      <w:r w:rsidR="00A30090" w:rsidRPr="004C6CB4">
        <w:rPr>
          <w:rFonts w:ascii="Times New Roman" w:hAnsi="Times New Roman"/>
        </w:rPr>
        <w:t xml:space="preserve">mohol byť </w:t>
      </w:r>
      <w:r w:rsidRPr="004C6CB4">
        <w:rPr>
          <w:rFonts w:ascii="Times New Roman" w:hAnsi="Times New Roman"/>
        </w:rPr>
        <w:t xml:space="preserve">negatívny dopad na rozpočet </w:t>
      </w:r>
      <w:r w:rsidR="00310C95" w:rsidRPr="004C6CB4">
        <w:rPr>
          <w:rFonts w:ascii="Times New Roman" w:hAnsi="Times New Roman"/>
        </w:rPr>
        <w:t>Európskej ú</w:t>
      </w:r>
      <w:r w:rsidRPr="004C6CB4">
        <w:rPr>
          <w:rFonts w:ascii="Times New Roman" w:hAnsi="Times New Roman"/>
        </w:rPr>
        <w:t xml:space="preserve">nie zaťažením všeobecného rozpočtu </w:t>
      </w:r>
      <w:r w:rsidR="005D1531" w:rsidRPr="004C6CB4">
        <w:rPr>
          <w:rFonts w:ascii="Times New Roman" w:hAnsi="Times New Roman"/>
        </w:rPr>
        <w:t xml:space="preserve">Neoprávneným </w:t>
      </w:r>
      <w:r w:rsidRPr="004C6CB4">
        <w:rPr>
          <w:rFonts w:ascii="Times New Roman" w:hAnsi="Times New Roman"/>
        </w:rPr>
        <w:t>výdavkom</w:t>
      </w:r>
      <w:r w:rsidR="00D05217" w:rsidRPr="004C6CB4">
        <w:rPr>
          <w:rFonts w:ascii="Times New Roman" w:hAnsi="Times New Roman"/>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4C6CB4">
        <w:rPr>
          <w:rFonts w:ascii="Times New Roman" w:hAnsi="Times New Roman"/>
        </w:rPr>
        <w:t>;</w:t>
      </w:r>
    </w:p>
    <w:p w14:paraId="3B64719E" w14:textId="1CC9B541"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w:t>
      </w:r>
      <w:r w:rsidRPr="00307126">
        <w:rPr>
          <w:rFonts w:ascii="Times New Roman" w:hAnsi="Times New Roman"/>
          <w:bCs/>
        </w:rPr>
        <w:lastRenderedPageBreak/>
        <w:t xml:space="preserve">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maior,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0E3433" w:rsidRDefault="002F22D1" w:rsidP="004C6CB4">
      <w:pPr>
        <w:spacing w:before="120" w:after="0" w:line="264" w:lineRule="auto"/>
        <w:ind w:left="540"/>
        <w:jc w:val="both"/>
        <w:rPr>
          <w:bCs/>
        </w:rPr>
      </w:pPr>
      <w:r w:rsidRPr="004C6CB4">
        <w:rPr>
          <w:rFonts w:ascii="Times New Roman" w:hAnsi="Times New Roman"/>
          <w:b/>
          <w:bCs/>
        </w:rPr>
        <w:t xml:space="preserve">Opakovaný </w:t>
      </w:r>
      <w:r w:rsidRPr="004C6CB4">
        <w:rPr>
          <w:rFonts w:ascii="Times New Roman" w:hAnsi="Times New Roman"/>
          <w:bCs/>
        </w:rPr>
        <w:t>– výskyt určitej identickej skutočnosti najmenej dvakrát;</w:t>
      </w:r>
    </w:p>
    <w:p w14:paraId="3A497D50" w14:textId="572E4BD4"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307126">
        <w:rPr>
          <w:rFonts w:ascii="Times New Roman" w:hAnsi="Times New Roman"/>
        </w:rPr>
        <w:t xml:space="preserve">. </w:t>
      </w:r>
      <w:commentRangeStart w:id="33"/>
      <w:r w:rsidR="00C72A22" w:rsidRPr="00307126">
        <w:rPr>
          <w:rFonts w:ascii="Times New Roman" w:hAnsi="Times New Roman"/>
          <w:sz w:val="24"/>
          <w:szCs w:val="24"/>
        </w:rPr>
        <w:t xml:space="preserve">Za </w:t>
      </w:r>
      <w:r w:rsidR="0081694D">
        <w:rPr>
          <w:rFonts w:ascii="Times New Roman" w:hAnsi="Times New Roman"/>
          <w:sz w:val="24"/>
          <w:szCs w:val="24"/>
        </w:rPr>
        <w:t>O</w:t>
      </w:r>
      <w:r w:rsidR="00C72A22" w:rsidRPr="00307126">
        <w:rPr>
          <w:rFonts w:ascii="Times New Roman" w:hAnsi="Times New Roman"/>
          <w:sz w:val="24"/>
          <w:szCs w:val="24"/>
        </w:rPr>
        <w:t xml:space="preserve">právnené výdavky sa považujú aj </w:t>
      </w:r>
      <w:r w:rsidR="00C72A22" w:rsidRPr="00307126">
        <w:rPr>
          <w:rFonts w:ascii="Times New Roman" w:eastAsia="Times New Roman" w:hAnsi="Times New Roman"/>
          <w:color w:val="000000"/>
          <w:sz w:val="24"/>
          <w:szCs w:val="24"/>
          <w:lang w:eastAsia="sk-SK"/>
        </w:rPr>
        <w:t>výdavky vykazované zjednodušeným spôsobom vykazovania</w:t>
      </w:r>
      <w:r w:rsidR="0014786C" w:rsidRPr="00307126">
        <w:rPr>
          <w:rFonts w:ascii="Times New Roman" w:eastAsia="Times New Roman" w:hAnsi="Times New Roman"/>
          <w:color w:val="000000"/>
          <w:sz w:val="24"/>
          <w:szCs w:val="24"/>
          <w:lang w:eastAsia="sk-SK"/>
        </w:rPr>
        <w:t>,</w:t>
      </w:r>
      <w:r w:rsidR="00C72A22" w:rsidRPr="00307126">
        <w:rPr>
          <w:rFonts w:ascii="Times New Roman" w:hAnsi="Times New Roman"/>
          <w:sz w:val="24"/>
          <w:szCs w:val="24"/>
        </w:rPr>
        <w:t> pri ktorých sa ich skutočný vznik nepreukazuje</w:t>
      </w:r>
      <w:commentRangeEnd w:id="33"/>
      <w:r w:rsidR="00C72A22" w:rsidRPr="00307126">
        <w:rPr>
          <w:rStyle w:val="Odkaznakomentr"/>
          <w:rFonts w:ascii="Times New Roman" w:eastAsia="Times New Roman" w:hAnsi="Times New Roman"/>
          <w:sz w:val="24"/>
          <w:szCs w:val="24"/>
          <w:lang w:val="x-none" w:eastAsia="x-none"/>
        </w:rPr>
        <w:commentReference w:id="33"/>
      </w:r>
      <w:r w:rsidRPr="00307126">
        <w:rPr>
          <w:rFonts w:ascii="Times New Roman" w:hAnsi="Times New Roman"/>
        </w:rPr>
        <w:t>;</w:t>
      </w:r>
    </w:p>
    <w:p w14:paraId="305943E0" w14:textId="3BA2AD0D"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auditu </w:t>
      </w:r>
      <w:r w:rsidRPr="004C6CB4">
        <w:rPr>
          <w:rFonts w:ascii="Times New Roman" w:hAnsi="Times New Roman"/>
          <w:bCs/>
        </w:rPr>
        <w:t>- 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zapojený do riadenia, auditu a kontroly EŠIF vrátane finančného riadenia </w:t>
      </w:r>
      <w:r w:rsidRPr="004C6CB4">
        <w:rPr>
          <w:rFonts w:ascii="Times New Roman" w:hAnsi="Times New Roman"/>
          <w:bCs/>
        </w:rPr>
        <w:t xml:space="preserve">– je v súlade so všeobecným nariadením a Nariadeniami k jednotlivým EŠIF, príslušnými uzneseniami vlády SR jeden alebo viacero z nasledovných orgánov: </w:t>
      </w:r>
    </w:p>
    <w:p w14:paraId="35023073" w14:textId="77777777" w:rsidR="002F22D1" w:rsidRPr="000E3433" w:rsidRDefault="002F22D1" w:rsidP="004C6CB4">
      <w:pPr>
        <w:spacing w:before="120" w:after="0" w:line="264" w:lineRule="auto"/>
        <w:ind w:left="709"/>
      </w:pPr>
      <w:r w:rsidRPr="004C6CB4">
        <w:rPr>
          <w:rFonts w:ascii="Times New Roman" w:hAnsi="Times New Roman"/>
        </w:rPr>
        <w:t xml:space="preserve">a) Komisia, </w:t>
      </w:r>
    </w:p>
    <w:p w14:paraId="30098E02" w14:textId="77777777" w:rsidR="002F22D1" w:rsidRPr="000E3433" w:rsidRDefault="002F22D1" w:rsidP="004C6CB4">
      <w:pPr>
        <w:spacing w:before="120" w:after="0" w:line="264" w:lineRule="auto"/>
        <w:ind w:left="709"/>
      </w:pPr>
      <w:r w:rsidRPr="004C6CB4">
        <w:rPr>
          <w:rFonts w:ascii="Times New Roman" w:hAnsi="Times New Roman"/>
        </w:rPr>
        <w:t xml:space="preserve">b) vláda SR, </w:t>
      </w:r>
    </w:p>
    <w:p w14:paraId="7999C195" w14:textId="77777777" w:rsidR="002F22D1" w:rsidRPr="000E3433" w:rsidRDefault="002F22D1" w:rsidP="004C6CB4">
      <w:pPr>
        <w:spacing w:before="120" w:after="0" w:line="264" w:lineRule="auto"/>
        <w:ind w:left="709"/>
      </w:pPr>
      <w:r w:rsidRPr="004C6CB4">
        <w:rPr>
          <w:rFonts w:ascii="Times New Roman" w:hAnsi="Times New Roman"/>
        </w:rPr>
        <w:lastRenderedPageBreak/>
        <w:t xml:space="preserve">c) CKO, </w:t>
      </w:r>
    </w:p>
    <w:p w14:paraId="1AA46FAF" w14:textId="77777777" w:rsidR="002F22D1" w:rsidRPr="000E3433" w:rsidRDefault="002F22D1" w:rsidP="004C6CB4">
      <w:pPr>
        <w:spacing w:before="120" w:after="0" w:line="264" w:lineRule="auto"/>
        <w:ind w:left="709"/>
      </w:pPr>
      <w:r w:rsidRPr="004C6CB4">
        <w:rPr>
          <w:rFonts w:ascii="Times New Roman" w:hAnsi="Times New Roman"/>
        </w:rPr>
        <w:t xml:space="preserve">d) Certifikačný orgán, </w:t>
      </w:r>
    </w:p>
    <w:p w14:paraId="315D5E79" w14:textId="77777777" w:rsidR="002F22D1" w:rsidRPr="000E3433" w:rsidRDefault="001B2215" w:rsidP="004C6CB4">
      <w:pPr>
        <w:spacing w:before="120" w:after="0" w:line="264" w:lineRule="auto"/>
        <w:ind w:left="709"/>
      </w:pPr>
      <w:r w:rsidRPr="004C6CB4">
        <w:rPr>
          <w:rFonts w:ascii="Times New Roman" w:hAnsi="Times New Roman"/>
        </w:rPr>
        <w:t>e</w:t>
      </w:r>
      <w:r w:rsidR="002F22D1" w:rsidRPr="004C6CB4">
        <w:rPr>
          <w:rFonts w:ascii="Times New Roman" w:hAnsi="Times New Roman"/>
        </w:rPr>
        <w:t xml:space="preserve">) Monitorovací výbor, </w:t>
      </w:r>
    </w:p>
    <w:p w14:paraId="65FE0FE3" w14:textId="77777777" w:rsidR="002F22D1" w:rsidRPr="000E3433" w:rsidRDefault="001B2215" w:rsidP="004C6CB4">
      <w:pPr>
        <w:spacing w:before="120" w:after="0" w:line="264" w:lineRule="auto"/>
        <w:ind w:left="709"/>
      </w:pPr>
      <w:r w:rsidRPr="004C6CB4">
        <w:rPr>
          <w:rFonts w:ascii="Times New Roman" w:hAnsi="Times New Roman"/>
        </w:rPr>
        <w:t>f</w:t>
      </w:r>
      <w:r w:rsidR="002F22D1" w:rsidRPr="004C6CB4">
        <w:rPr>
          <w:rFonts w:ascii="Times New Roman" w:hAnsi="Times New Roman"/>
        </w:rPr>
        <w:t>) Orgán auditu</w:t>
      </w:r>
      <w:r w:rsidR="00DC21A2" w:rsidRPr="004C6CB4">
        <w:rPr>
          <w:rFonts w:ascii="Times New Roman" w:hAnsi="Times New Roman"/>
        </w:rPr>
        <w:t xml:space="preserve"> a spolupracujúce orgány</w:t>
      </w:r>
      <w:r w:rsidR="002F22D1" w:rsidRPr="004C6CB4">
        <w:rPr>
          <w:rFonts w:ascii="Times New Roman" w:hAnsi="Times New Roman"/>
        </w:rPr>
        <w:t xml:space="preserve">, </w:t>
      </w:r>
    </w:p>
    <w:p w14:paraId="5EB45FB0" w14:textId="77777777" w:rsidR="002F22D1" w:rsidRPr="000E3433" w:rsidRDefault="001B2215" w:rsidP="004C6CB4">
      <w:pPr>
        <w:spacing w:before="120" w:after="0" w:line="264" w:lineRule="auto"/>
        <w:ind w:left="709"/>
      </w:pPr>
      <w:r w:rsidRPr="004C6CB4">
        <w:rPr>
          <w:rFonts w:ascii="Times New Roman" w:hAnsi="Times New Roman"/>
        </w:rPr>
        <w:t>g</w:t>
      </w:r>
      <w:r w:rsidR="002F22D1" w:rsidRPr="004C6CB4">
        <w:rPr>
          <w:rFonts w:ascii="Times New Roman" w:hAnsi="Times New Roman"/>
        </w:rPr>
        <w:t>) Orgán zabezpečujúci ochranu finančných záujmov EÚ,</w:t>
      </w:r>
    </w:p>
    <w:p w14:paraId="48C7D62D" w14:textId="77777777" w:rsidR="002F22D1" w:rsidRPr="000E3433" w:rsidRDefault="001B2215" w:rsidP="004C6CB4">
      <w:pPr>
        <w:spacing w:before="120" w:after="0" w:line="264" w:lineRule="auto"/>
        <w:ind w:left="709"/>
      </w:pPr>
      <w:r w:rsidRPr="004C6CB4">
        <w:rPr>
          <w:rFonts w:ascii="Times New Roman" w:hAnsi="Times New Roman"/>
        </w:rPr>
        <w:t>h</w:t>
      </w:r>
      <w:r w:rsidR="002F22D1" w:rsidRPr="004C6CB4">
        <w:rPr>
          <w:rFonts w:ascii="Times New Roman" w:hAnsi="Times New Roman"/>
        </w:rPr>
        <w:t>) Gestori horizontálnych princípov,</w:t>
      </w:r>
    </w:p>
    <w:p w14:paraId="35706420" w14:textId="77777777" w:rsidR="002F22D1" w:rsidRPr="000E3433" w:rsidRDefault="001B2215" w:rsidP="004C6CB4">
      <w:pPr>
        <w:spacing w:before="120" w:after="0" w:line="264" w:lineRule="auto"/>
        <w:ind w:left="709"/>
      </w:pPr>
      <w:r w:rsidRPr="004C6CB4">
        <w:rPr>
          <w:rFonts w:ascii="Times New Roman" w:hAnsi="Times New Roman"/>
        </w:rPr>
        <w:t>i</w:t>
      </w:r>
      <w:r w:rsidR="002F22D1" w:rsidRPr="004C6CB4">
        <w:rPr>
          <w:rFonts w:ascii="Times New Roman" w:hAnsi="Times New Roman"/>
        </w:rPr>
        <w:t xml:space="preserve">) Riadiaci orgán, </w:t>
      </w:r>
    </w:p>
    <w:p w14:paraId="33BDE90E" w14:textId="77777777" w:rsidR="002F22D1" w:rsidRPr="000E3433" w:rsidRDefault="001B2215" w:rsidP="004C6CB4">
      <w:pPr>
        <w:spacing w:before="120" w:after="0" w:line="264" w:lineRule="auto"/>
        <w:ind w:left="709"/>
      </w:pPr>
      <w:r w:rsidRPr="004C6CB4">
        <w:rPr>
          <w:rFonts w:ascii="Times New Roman" w:hAnsi="Times New Roman"/>
        </w:rPr>
        <w:t>j</w:t>
      </w:r>
      <w:r w:rsidR="002F22D1" w:rsidRPr="004C6CB4">
        <w:rPr>
          <w:rFonts w:ascii="Times New Roman" w:hAnsi="Times New Roman"/>
        </w:rPr>
        <w:t xml:space="preserve">) Sprostredkovateľský orgán; </w:t>
      </w:r>
    </w:p>
    <w:p w14:paraId="531AFEEA" w14:textId="261FE414" w:rsidR="00D2734A" w:rsidRPr="004C6CB4" w:rsidRDefault="002F22D1" w:rsidP="004C6CB4">
      <w:pPr>
        <w:spacing w:before="120" w:after="0" w:line="264" w:lineRule="auto"/>
        <w:ind w:left="540"/>
        <w:jc w:val="both"/>
        <w:rPr>
          <w:b/>
          <w:bCs/>
        </w:rPr>
      </w:pPr>
      <w:r w:rsidRPr="004C6CB4">
        <w:rPr>
          <w:rFonts w:ascii="Times New Roman" w:hAnsi="Times New Roman"/>
          <w:b/>
          <w:bCs/>
        </w:rPr>
        <w:t xml:space="preserve">Platba </w:t>
      </w:r>
      <w:r w:rsidRPr="004C6CB4">
        <w:rPr>
          <w:rFonts w:ascii="Times New Roman" w:hAnsi="Times New Roman"/>
          <w:bCs/>
        </w:rPr>
        <w:t>– finančný prevod</w:t>
      </w:r>
      <w:r w:rsidR="00D05217" w:rsidRPr="004C6CB4">
        <w:rPr>
          <w:rFonts w:ascii="Times New Roman" w:hAnsi="Times New Roman"/>
          <w:bCs/>
        </w:rPr>
        <w:t xml:space="preserve"> prostriedkov, príspevku</w:t>
      </w:r>
      <w:r w:rsidRPr="004C6CB4">
        <w:rPr>
          <w:rFonts w:ascii="Times New Roman" w:hAnsi="Times New Roman"/>
          <w:bCs/>
        </w:rPr>
        <w:t xml:space="preserve"> alebo jeho časti;</w:t>
      </w:r>
    </w:p>
    <w:p w14:paraId="2655E8F7" w14:textId="13B13EAF" w:rsidR="00D2734A" w:rsidRPr="004C6CB4" w:rsidRDefault="00D2734A" w:rsidP="004C6CB4">
      <w:pPr>
        <w:spacing w:before="120" w:after="0" w:line="264" w:lineRule="auto"/>
        <w:ind w:left="540"/>
        <w:jc w:val="both"/>
        <w:rPr>
          <w:b/>
          <w:bCs/>
        </w:rPr>
      </w:pPr>
      <w:r w:rsidRPr="004C6CB4">
        <w:rPr>
          <w:rFonts w:ascii="Times New Roman" w:hAnsi="Times New Roman"/>
          <w:b/>
          <w:bCs/>
        </w:rPr>
        <w:t xml:space="preserve">Podozrenie z podvodu </w:t>
      </w:r>
      <w:r w:rsidRPr="004C6CB4">
        <w:rPr>
          <w:rFonts w:ascii="Times New Roman" w:hAnsi="Times New Roman"/>
          <w:bCs/>
        </w:rPr>
        <w:t>– nezrovnalosť, ktorá vyvolá začatie správneho alebo súdneho</w:t>
      </w:r>
      <w:r w:rsidR="00F0368A" w:rsidRPr="004C6CB4">
        <w:rPr>
          <w:rFonts w:ascii="Times New Roman" w:hAnsi="Times New Roman"/>
          <w:bCs/>
        </w:rPr>
        <w:t xml:space="preserve"> </w:t>
      </w:r>
      <w:r w:rsidRPr="004C6CB4">
        <w:rPr>
          <w:rFonts w:ascii="Times New Roman" w:hAnsi="Times New Roman"/>
          <w:bCs/>
        </w:rPr>
        <w:t>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r w:rsidR="00825192" w:rsidRPr="004C6CB4">
        <w:rPr>
          <w:rFonts w:ascii="Times New Roman" w:hAnsi="Times New Roman"/>
          <w:bCs/>
        </w:rPr>
        <w:t>;</w:t>
      </w:r>
    </w:p>
    <w:p w14:paraId="53B6B040" w14:textId="77777777" w:rsidR="002F22D1" w:rsidRPr="000E3433" w:rsidRDefault="002F22D1" w:rsidP="004C6CB4">
      <w:pPr>
        <w:spacing w:before="120" w:after="0" w:line="264" w:lineRule="auto"/>
        <w:ind w:left="540"/>
        <w:jc w:val="both"/>
        <w:rPr>
          <w:bCs/>
        </w:rPr>
      </w:pPr>
      <w:commentRangeStart w:id="34"/>
      <w:r w:rsidRPr="004C6CB4">
        <w:rPr>
          <w:rFonts w:ascii="Times New Roman" w:hAnsi="Times New Roman"/>
          <w:b/>
          <w:bCs/>
        </w:rPr>
        <w:t xml:space="preserve">Podstatná zmena Projektu </w:t>
      </w:r>
      <w:r w:rsidRPr="004C6CB4">
        <w:rPr>
          <w:rFonts w:ascii="Times New Roman" w:hAnsi="Times New Roman"/>
          <w:bCs/>
        </w:rPr>
        <w:t>- má význam uvedený v článku 71 všeobecného nariadenia, ktorý je ďalej precizovaný touto Zmluvou o poskytnutí NFP (napr. článok 6 zmluvy, článok 2 ods</w:t>
      </w:r>
      <w:r w:rsidR="001D3560" w:rsidRPr="004C6CB4">
        <w:rPr>
          <w:rFonts w:ascii="Times New Roman" w:hAnsi="Times New Roman"/>
          <w:bCs/>
        </w:rPr>
        <w:t>ek</w:t>
      </w:r>
      <w:r w:rsidRPr="004C6CB4">
        <w:rPr>
          <w:rFonts w:ascii="Times New Roman" w:hAnsi="Times New Roman"/>
          <w:bCs/>
        </w:rPr>
        <w:t xml:space="preserve"> 3 </w:t>
      </w:r>
      <w:r w:rsidR="006B0D9B" w:rsidRPr="004C6CB4">
        <w:rPr>
          <w:rFonts w:ascii="Times New Roman" w:hAnsi="Times New Roman"/>
          <w:bCs/>
        </w:rPr>
        <w:t>až 5</w:t>
      </w:r>
      <w:r w:rsidR="00310C95" w:rsidRPr="004C6CB4">
        <w:rPr>
          <w:rFonts w:ascii="Times New Roman" w:hAnsi="Times New Roman"/>
          <w:bCs/>
        </w:rPr>
        <w:t xml:space="preserve"> VZP</w:t>
      </w:r>
      <w:r w:rsidR="006B19ED" w:rsidRPr="004C6CB4">
        <w:rPr>
          <w:rFonts w:ascii="Times New Roman" w:hAnsi="Times New Roman"/>
          <w:bCs/>
        </w:rPr>
        <w:t>,</w:t>
      </w:r>
      <w:r w:rsidRPr="004C6CB4">
        <w:rPr>
          <w:rFonts w:ascii="Times New Roman" w:hAnsi="Times New Roman"/>
          <w:bCs/>
        </w:rPr>
        <w:t> článok 6 ods</w:t>
      </w:r>
      <w:r w:rsidR="001D3560" w:rsidRPr="004C6CB4">
        <w:rPr>
          <w:rFonts w:ascii="Times New Roman" w:hAnsi="Times New Roman"/>
          <w:bCs/>
        </w:rPr>
        <w:t>ek</w:t>
      </w:r>
      <w:r w:rsidRPr="004C6CB4">
        <w:rPr>
          <w:rFonts w:ascii="Times New Roman" w:hAnsi="Times New Roman"/>
          <w:bCs/>
        </w:rPr>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77777777" w:rsidR="002F22D1" w:rsidRPr="000E3433" w:rsidRDefault="002F22D1" w:rsidP="004C6CB4">
      <w:pPr>
        <w:spacing w:before="120" w:after="0" w:line="264" w:lineRule="auto"/>
        <w:ind w:left="540"/>
        <w:jc w:val="both"/>
        <w:rPr>
          <w:bCs/>
        </w:rPr>
      </w:pPr>
      <w:r w:rsidRPr="004C6CB4">
        <w:rPr>
          <w:rFonts w:ascii="Times New Roman" w:hAnsi="Times New Roman"/>
          <w:bCs/>
        </w:rPr>
        <w:t>Podstatná zmena Projektu, ktorého súčasťou je investícia do infraštruktúry alebo investícia do výroby, nastane, ak v</w:t>
      </w:r>
      <w:r w:rsidR="00307349" w:rsidRPr="004C6CB4">
        <w:rPr>
          <w:rFonts w:ascii="Times New Roman" w:hAnsi="Times New Roman"/>
          <w:bCs/>
        </w:rPr>
        <w:t> </w:t>
      </w:r>
      <w:r w:rsidRPr="004C6CB4">
        <w:rPr>
          <w:rFonts w:ascii="Times New Roman" w:hAnsi="Times New Roman"/>
          <w:bCs/>
        </w:rPr>
        <w:t>období</w:t>
      </w:r>
      <w:r w:rsidR="00307349" w:rsidRPr="004C6CB4">
        <w:rPr>
          <w:rFonts w:ascii="Times New Roman" w:hAnsi="Times New Roman"/>
          <w:bCs/>
        </w:rPr>
        <w:t xml:space="preserve"> od Začatia realizácie hlavných aktivít Projektu do uplynutia</w:t>
      </w:r>
      <w:r w:rsidRPr="004C6CB4">
        <w:rPr>
          <w:rFonts w:ascii="Times New Roman" w:hAnsi="Times New Roman"/>
          <w:bCs/>
        </w:rPr>
        <w:t xml:space="preserve"> </w:t>
      </w:r>
      <w:commentRangeStart w:id="35"/>
      <w:r w:rsidRPr="004C6CB4">
        <w:rPr>
          <w:rFonts w:ascii="Times New Roman" w:hAnsi="Times New Roman"/>
          <w:bCs/>
        </w:rPr>
        <w:t xml:space="preserve">piatich rokov </w:t>
      </w:r>
      <w:commentRangeEnd w:id="35"/>
      <w:r w:rsidRPr="004C6CB4">
        <w:rPr>
          <w:bCs/>
        </w:rPr>
        <w:commentReference w:id="35"/>
      </w:r>
      <w:r w:rsidRPr="004C6CB4">
        <w:rPr>
          <w:rFonts w:ascii="Times New Roman" w:hAnsi="Times New Roman"/>
          <w:bCs/>
        </w:rPr>
        <w:t xml:space="preserve">od Finančného ukončenia Projektu alebo </w:t>
      </w:r>
      <w:r w:rsidR="00307349" w:rsidRPr="004C6CB4">
        <w:rPr>
          <w:rFonts w:ascii="Times New Roman" w:hAnsi="Times New Roman"/>
          <w:bCs/>
        </w:rPr>
        <w:t xml:space="preserve">do uplynutia </w:t>
      </w:r>
      <w:r w:rsidRPr="004C6CB4">
        <w:rPr>
          <w:rFonts w:ascii="Times New Roman" w:hAnsi="Times New Roman"/>
          <w:bCs/>
        </w:rPr>
        <w:t>obdob</w:t>
      </w:r>
      <w:r w:rsidR="00307349" w:rsidRPr="004C6CB4">
        <w:rPr>
          <w:rFonts w:ascii="Times New Roman" w:hAnsi="Times New Roman"/>
          <w:bCs/>
        </w:rPr>
        <w:t>ia</w:t>
      </w:r>
      <w:r w:rsidRPr="004C6CB4">
        <w:rPr>
          <w:rFonts w:ascii="Times New Roman" w:hAnsi="Times New Roman"/>
          <w:bCs/>
        </w:rPr>
        <w:t xml:space="preserve"> </w:t>
      </w:r>
      <w:r w:rsidR="00307349" w:rsidRPr="004C6CB4">
        <w:rPr>
          <w:rFonts w:ascii="Times New Roman" w:hAnsi="Times New Roman"/>
          <w:bCs/>
        </w:rPr>
        <w:t xml:space="preserve">stanoveného </w:t>
      </w:r>
      <w:r w:rsidRPr="004C6CB4">
        <w:rPr>
          <w:rFonts w:ascii="Times New Roman" w:hAnsi="Times New Roman"/>
          <w:bCs/>
        </w:rPr>
        <w:t xml:space="preserve">v pravidlách o štátnej pomoci, ak sa v rámci Projektu poskytuje pomoc, dôjde v Projekte alebo v súvislosti s ním k niektorej z nasledujúcich skutočností: </w:t>
      </w:r>
    </w:p>
    <w:p w14:paraId="34939C0B" w14:textId="77777777" w:rsidR="002F22D1" w:rsidRPr="000E3433" w:rsidRDefault="002F22D1" w:rsidP="004C6CB4">
      <w:pPr>
        <w:pStyle w:val="Odsekzoznamu"/>
        <w:numPr>
          <w:ilvl w:val="0"/>
          <w:numId w:val="60"/>
        </w:numPr>
        <w:spacing w:before="120" w:line="264" w:lineRule="auto"/>
        <w:ind w:left="1417" w:hanging="340"/>
      </w:pPr>
      <w:r w:rsidRPr="004C6CB4">
        <w:rPr>
          <w:sz w:val="22"/>
        </w:rPr>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podstatnej zmene Projektu, ktorá ovplyvňuje povahu alebo ciele Projektu alebo podmienky jeho realizácie, v porovnaní so stavom, v akom bol Projekt schválený. </w:t>
      </w:r>
    </w:p>
    <w:p w14:paraId="4C986F02" w14:textId="77777777" w:rsidR="002F22D1" w:rsidRPr="000E3433" w:rsidRDefault="002F22D1" w:rsidP="004C6CB4">
      <w:pPr>
        <w:spacing w:before="120" w:after="0" w:line="264" w:lineRule="auto"/>
        <w:ind w:left="540"/>
        <w:jc w:val="both"/>
        <w:rPr>
          <w:bCs/>
        </w:rPr>
      </w:pPr>
      <w:r w:rsidRPr="004C6CB4">
        <w:rPr>
          <w:rFonts w:ascii="Times New Roman" w:hAnsi="Times New Roman"/>
          <w:bCs/>
        </w:rPr>
        <w:t xml:space="preserve">Podstatná zmena nastane aj v prípade, ak v období 10 rokov od Finančného ukončenia </w:t>
      </w:r>
      <w:r w:rsidR="006B19ED" w:rsidRPr="004C6CB4">
        <w:rPr>
          <w:rFonts w:ascii="Times New Roman" w:hAnsi="Times New Roman"/>
          <w:bCs/>
        </w:rPr>
        <w:t xml:space="preserve">Projektu </w:t>
      </w:r>
      <w:r w:rsidRPr="004C6CB4">
        <w:rPr>
          <w:rFonts w:ascii="Times New Roman" w:hAnsi="Times New Roman"/>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11BE72C1" w:rsidR="002F22D1" w:rsidRPr="000E3433" w:rsidRDefault="002F22D1" w:rsidP="004C6CB4">
      <w:pPr>
        <w:spacing w:before="120" w:after="0" w:line="264" w:lineRule="auto"/>
        <w:ind w:left="540"/>
        <w:jc w:val="both"/>
        <w:rPr>
          <w:bCs/>
        </w:rPr>
      </w:pPr>
      <w:r w:rsidRPr="004C6CB4">
        <w:rPr>
          <w:rFonts w:ascii="Times New Roman" w:hAnsi="Times New Roman"/>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w:t>
      </w:r>
      <w:r w:rsidRPr="004C6CB4">
        <w:rPr>
          <w:rFonts w:ascii="Times New Roman" w:hAnsi="Times New Roman"/>
          <w:bCs/>
        </w:rPr>
        <w:lastRenderedPageBreak/>
        <w:t>pravidiel o štátnej pomoci a keď sa v ich prípade skončí alebo premiestni výrobná činnosť v rámci obdobia stanoveného v týchto pravidlách</w:t>
      </w:r>
      <w:r w:rsidR="00825192" w:rsidRPr="004C6CB4">
        <w:rPr>
          <w:rFonts w:ascii="Times New Roman" w:hAnsi="Times New Roman"/>
          <w:bCs/>
        </w:rPr>
        <w:t>;</w:t>
      </w:r>
      <w:commentRangeEnd w:id="34"/>
      <w:r w:rsidR="00D0452B" w:rsidRPr="004C6CB4">
        <w:rPr>
          <w:bCs/>
        </w:rPr>
        <w:commentReference w:id="34"/>
      </w:r>
      <w:r w:rsidRPr="004C6CB4">
        <w:rPr>
          <w:rFonts w:ascii="Times New Roman" w:hAnsi="Times New Roman"/>
          <w:bCs/>
        </w:rPr>
        <w:t xml:space="preserve"> </w:t>
      </w:r>
    </w:p>
    <w:p w14:paraId="6154DFAA" w14:textId="376407EB" w:rsidR="00A433DA" w:rsidRPr="00307126" w:rsidRDefault="00A433DA" w:rsidP="00A433DA">
      <w:pPr>
        <w:spacing w:before="120"/>
        <w:ind w:left="540"/>
        <w:jc w:val="both"/>
        <w:rPr>
          <w:rFonts w:ascii="Times New Roman" w:hAnsi="Times New Roman"/>
        </w:rPr>
      </w:pPr>
      <w:commentRangeStart w:id="36"/>
      <w:commentRangeStart w:id="37"/>
      <w:r w:rsidRPr="00307126">
        <w:rPr>
          <w:rFonts w:ascii="Times New Roman" w:hAnsi="Times New Roman"/>
          <w:b/>
          <w:bCs/>
        </w:rPr>
        <w:t>Podstatná zmena podmienok pre projekty generujúce príjem</w:t>
      </w:r>
      <w:r w:rsidRPr="00307126">
        <w:rPr>
          <w:rFonts w:ascii="Times New Roman" w:hAnsi="Times New Roman"/>
          <w:bCs/>
        </w:rPr>
        <w:t xml:space="preserve"> – predstavuje zmenu, v údajoch zadávaných do Finančnej analýzy, ktorá spôsobí zmenu (pokles) Miery finančnej medzery o </w:t>
      </w:r>
      <w:commentRangeStart w:id="38"/>
      <w:r w:rsidRPr="00307126">
        <w:rPr>
          <w:rFonts w:ascii="Times New Roman" w:hAnsi="Times New Roman"/>
          <w:bCs/>
        </w:rPr>
        <w:t>10</w:t>
      </w:r>
      <w:commentRangeEnd w:id="38"/>
      <w:r w:rsidRPr="00307126">
        <w:rPr>
          <w:rStyle w:val="Odkaznakomentr"/>
          <w:rFonts w:ascii="Times New Roman" w:hAnsi="Times New Roman"/>
          <w:sz w:val="22"/>
          <w:szCs w:val="22"/>
        </w:rPr>
        <w:commentReference w:id="38"/>
      </w:r>
      <w:r w:rsidRPr="00307126">
        <w:rPr>
          <w:rFonts w:ascii="Times New Roman" w:hAnsi="Times New Roman"/>
          <w:bCs/>
        </w:rPr>
        <w:t>% a viac oproti plánovanej hodnote Miery finančnej medzery;</w:t>
      </w:r>
      <w:commentRangeEnd w:id="36"/>
      <w:commentRangeEnd w:id="37"/>
      <w:r>
        <w:rPr>
          <w:rStyle w:val="Odkaznakomentr"/>
          <w:rFonts w:ascii="Times New Roman" w:eastAsia="Times New Roman" w:hAnsi="Times New Roman"/>
          <w:lang w:val="x-none" w:eastAsia="x-none"/>
        </w:rPr>
        <w:commentReference w:id="36"/>
      </w:r>
      <w:r w:rsidRPr="00067253">
        <w:rPr>
          <w:rStyle w:val="Odkaznakomentr"/>
          <w:rFonts w:ascii="Times New Roman" w:hAnsi="Times New Roman"/>
          <w:sz w:val="22"/>
          <w:lang w:val="x-none"/>
        </w:rPr>
        <w:commentReference w:id="37"/>
      </w:r>
    </w:p>
    <w:p w14:paraId="10156D4E" w14:textId="77777777" w:rsidR="002F22D1" w:rsidRPr="004C6CB4" w:rsidRDefault="002F22D1" w:rsidP="004C6CB4">
      <w:pPr>
        <w:spacing w:before="120"/>
        <w:ind w:left="540"/>
        <w:jc w:val="both"/>
        <w:rPr>
          <w:b/>
          <w:bCs/>
        </w:rPr>
      </w:pPr>
      <w:r w:rsidRPr="004C6CB4">
        <w:rPr>
          <w:rFonts w:ascii="Times New Roman" w:hAnsi="Times New Roman"/>
          <w:b/>
          <w:bCs/>
        </w:rPr>
        <w:t xml:space="preserve">Pracovný deň </w:t>
      </w:r>
      <w:r w:rsidRPr="004C6CB4">
        <w:rPr>
          <w:rFonts w:ascii="Times New Roman" w:hAnsi="Times New Roman"/>
          <w:bCs/>
        </w:rPr>
        <w:t>- deň, ktorým nie je sobota, nedeľa alebo deň pracovného pokoja v zmysle zákona č. 241/1993 Z. z. o štátnych sviatkoch, dňoch pracovného pokoja a pamätných dňoch v znení neskorších predpisov;</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773D77"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52450BE9"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B351D4">
        <w:rPr>
          <w:rFonts w:ascii="Times New Roman" w:hAnsi="Times New Roman"/>
        </w:rPr>
        <w:t xml:space="preserve"> predpismi</w:t>
      </w:r>
      <w:r>
        <w:rPr>
          <w:rFonts w:ascii="Times New Roman" w:hAnsi="Times New Roman"/>
        </w:rPr>
        <w:t>, resp. zmluvami</w:t>
      </w:r>
      <w:r w:rsidR="00B351D4">
        <w:rPr>
          <w:rFonts w:ascii="Times New Roman" w:hAnsi="Times New Roman"/>
        </w:rPr>
        <w:t>,</w:t>
      </w:r>
      <w:r>
        <w:rPr>
          <w:rFonts w:ascii="Times New Roman" w:hAnsi="Times New Roman"/>
        </w:rPr>
        <w:t xml:space="preserve">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F0368A" w:rsidRPr="00A54072">
        <w:rPr>
          <w:rFonts w:ascii="Times New Roman" w:hAnsi="Times New Roman"/>
        </w:rPr>
        <w:t>návrhom správy alebo návrhom zistení</w:t>
      </w:r>
      <w:r w:rsidR="00825192">
        <w:rPr>
          <w:rFonts w:ascii="Times New Roman" w:hAnsi="Times New Roman"/>
        </w:rPr>
        <w:t>;</w:t>
      </w:r>
      <w:r w:rsidR="00F0368A">
        <w:rPr>
          <w:rFonts w:ascii="Times New Roman" w:hAnsi="Times New Roman"/>
        </w:rPr>
        <w:t xml:space="preserve">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commentRangeStart w:id="39"/>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9"/>
      <w:r w:rsidR="00576235" w:rsidRPr="00773D77">
        <w:rPr>
          <w:rStyle w:val="Odkaznakomentr"/>
          <w:rFonts w:ascii="Times New Roman" w:hAnsi="Times New Roman"/>
          <w:sz w:val="22"/>
          <w:lang w:val="x-none"/>
        </w:rPr>
        <w:commentReference w:id="39"/>
      </w:r>
    </w:p>
    <w:p w14:paraId="52BCAD4D" w14:textId="6AEF6BD4"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zachytiteľná </w:t>
      </w:r>
      <w:ins w:id="40" w:author="Autor">
        <w:r w:rsidR="008D55C6">
          <w:rPr>
            <w:rFonts w:ascii="Times New Roman" w:hAnsi="Times New Roman"/>
          </w:rPr>
          <w:t xml:space="preserve">(zaznamenateľná) </w:t>
        </w:r>
      </w:ins>
      <w:r w:rsidRPr="00307126">
        <w:rPr>
          <w:rFonts w:ascii="Times New Roman" w:hAnsi="Times New Roman"/>
        </w:rPr>
        <w:t xml:space="preserve">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 xml:space="preserve">peňažné prostriedky poskytované Financujúcou bankou Prijímateľovi, </w:t>
      </w:r>
      <w:r w:rsidRPr="00307126">
        <w:rPr>
          <w:rFonts w:ascii="Times New Roman" w:hAnsi="Times New Roman"/>
        </w:rPr>
        <w:lastRenderedPageBreak/>
        <w:t>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3DE6D385"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r w:rsidR="00825192">
        <w:rPr>
          <w:rFonts w:ascii="Times New Roman" w:hAnsi="Times New Roman"/>
        </w:rPr>
        <w:t>;</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16E796E" w14:textId="2B0DF496" w:rsidR="00901527" w:rsidRPr="004C6CB4" w:rsidRDefault="00901527" w:rsidP="004C6CB4">
      <w:pPr>
        <w:widowControl w:val="0"/>
        <w:autoSpaceDE w:val="0"/>
        <w:autoSpaceDN w:val="0"/>
        <w:adjustRightInd w:val="0"/>
        <w:spacing w:before="120" w:line="264" w:lineRule="auto"/>
        <w:ind w:left="540"/>
        <w:jc w:val="both"/>
        <w:rPr>
          <w:b/>
        </w:rPr>
      </w:pPr>
      <w:commentRangeStart w:id="41"/>
      <w:commentRangeStart w:id="42"/>
      <w:r w:rsidRPr="004C6CB4">
        <w:rPr>
          <w:rFonts w:ascii="Times New Roman" w:hAnsi="Times New Roman"/>
          <w:b/>
        </w:rPr>
        <w:t>Projekt generujúci príj</w:t>
      </w:r>
      <w:r w:rsidR="00310C95" w:rsidRPr="004C6CB4">
        <w:rPr>
          <w:rFonts w:ascii="Times New Roman" w:hAnsi="Times New Roman"/>
          <w:b/>
        </w:rPr>
        <w:t>em</w:t>
      </w:r>
      <w:r w:rsidRPr="004C6CB4">
        <w:rPr>
          <w:rFonts w:ascii="Times New Roman" w:hAnsi="Times New Roman"/>
          <w:b/>
        </w:rPr>
        <w:t xml:space="preserve"> </w:t>
      </w:r>
      <w:commentRangeEnd w:id="41"/>
      <w:commentRangeEnd w:id="42"/>
      <w:r w:rsidR="002668F0" w:rsidRPr="004C6CB4">
        <w:rPr>
          <w:b/>
        </w:rPr>
        <w:commentReference w:id="41"/>
      </w:r>
      <w:r w:rsidR="002668F0" w:rsidRPr="004C6CB4">
        <w:commentReference w:id="42"/>
      </w:r>
      <w:r w:rsidRPr="004C6CB4">
        <w:rPr>
          <w:rFonts w:ascii="Times New Roman" w:hAnsi="Times New Roman"/>
        </w:rPr>
        <w:t>– v zmysle čl</w:t>
      </w:r>
      <w:r w:rsidR="000678BB" w:rsidRPr="004C6CB4">
        <w:rPr>
          <w:rFonts w:ascii="Times New Roman" w:hAnsi="Times New Roman"/>
        </w:rPr>
        <w:t>ánku</w:t>
      </w:r>
      <w:r w:rsidRPr="004C6CB4">
        <w:rPr>
          <w:rFonts w:ascii="Times New Roman" w:hAnsi="Times New Roman"/>
        </w:rPr>
        <w:t xml:space="preserve"> 61 ods</w:t>
      </w:r>
      <w:r w:rsidR="001D3560" w:rsidRPr="004C6CB4">
        <w:rPr>
          <w:rFonts w:ascii="Times New Roman" w:hAnsi="Times New Roman"/>
        </w:rPr>
        <w:t>ek</w:t>
      </w:r>
      <w:r w:rsidRPr="004C6CB4">
        <w:rPr>
          <w:rFonts w:ascii="Times New Roman" w:hAnsi="Times New Roman"/>
        </w:rPr>
        <w:t xml:space="preserve"> 1 všeobecného nariadenia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000678BB" w:rsidRPr="004C6CB4">
        <w:rPr>
          <w:rFonts w:ascii="Times New Roman" w:hAnsi="Times New Roman"/>
        </w:rPr>
        <w:t>článku</w:t>
      </w:r>
      <w:r w:rsidRPr="004C6CB4">
        <w:rPr>
          <w:rFonts w:ascii="Times New Roman" w:hAnsi="Times New Roman"/>
        </w:rPr>
        <w:t xml:space="preserve"> 61 všeobecného nariadenia sa tieto projekty delia na projekty, kde:</w:t>
      </w:r>
    </w:p>
    <w:p w14:paraId="66356373" w14:textId="42B719D6"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článku </w:t>
      </w:r>
      <w:r w:rsidRPr="00307126">
        <w:rPr>
          <w:rFonts w:ascii="Times New Roman" w:hAnsi="Times New Roman"/>
          <w:bCs/>
        </w:rPr>
        <w:t>61 ods</w:t>
      </w:r>
      <w:r w:rsidR="001D3560" w:rsidRPr="00307126">
        <w:rPr>
          <w:rFonts w:ascii="Times New Roman" w:hAnsi="Times New Roman"/>
          <w:bCs/>
        </w:rPr>
        <w:t>ek</w:t>
      </w:r>
      <w:r w:rsidRPr="00307126">
        <w:rPr>
          <w:rFonts w:ascii="Times New Roman" w:hAnsi="Times New Roman"/>
          <w:bCs/>
        </w:rPr>
        <w:t xml:space="preserve"> 3 </w:t>
      </w:r>
      <w:r w:rsidR="00B351D4">
        <w:rPr>
          <w:rFonts w:ascii="Times New Roman" w:hAnsi="Times New Roman"/>
          <w:bCs/>
        </w:rPr>
        <w:t>všeobecného nariadenia</w:t>
      </w:r>
      <w:r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majú</w:t>
      </w:r>
      <w:r w:rsidRPr="00307126">
        <w:rPr>
          <w:rFonts w:ascii="Times New Roman" w:hAnsi="Times New Roman"/>
        </w:rPr>
        <w:t xml:space="preserve"> spracovanú Finančnú analýzu</w:t>
      </w:r>
      <w:r w:rsidR="00310C95" w:rsidRPr="00307126">
        <w:rPr>
          <w:rFonts w:ascii="Times New Roman" w:hAnsi="Times New Roman"/>
        </w:rPr>
        <w:t xml:space="preserve"> pre referenčné obdobie, ktorým je obdobie Realizácie Projektu ako aj obdobie Udržateľnosti Projektu. Počas referenčného obdobia sa v rámci monitorovacích správ</w:t>
      </w:r>
      <w:r w:rsidRPr="00307126">
        <w:rPr>
          <w:rFonts w:ascii="Times New Roman" w:hAnsi="Times New Roman"/>
        </w:rPr>
        <w:t xml:space="preserve"> sleduje, či nedochádza k zmenám v údajoch použitých pri výpočte Finančnej analýzy. </w:t>
      </w:r>
      <w:r w:rsidR="00310C95" w:rsidRPr="00307126">
        <w:rPr>
          <w:rFonts w:ascii="Times New Roman" w:hAnsi="Times New Roman"/>
        </w:rPr>
        <w:t>Pre tieto Projekty generujúce príjem Prijímateľ predkladá aktualizovanú Finančnú analýzu s rekalkuláciou Finančnej medzery spolu s Následnou monitorovacou správou s príznakom „</w:t>
      </w:r>
      <w:r w:rsidR="0061089F" w:rsidRPr="00307126">
        <w:rPr>
          <w:rFonts w:ascii="Times New Roman" w:hAnsi="Times New Roman"/>
        </w:rPr>
        <w:t>záverečná</w:t>
      </w:r>
      <w:r w:rsidR="00310C95" w:rsidRPr="00307126">
        <w:rPr>
          <w:rFonts w:ascii="Times New Roman" w:hAnsi="Times New Roman"/>
        </w:rPr>
        <w:t xml:space="preserve">“. Rozdiel zistený z aktualizovanej Finančnej analýzy </w:t>
      </w:r>
      <w:r w:rsidRPr="00307126">
        <w:rPr>
          <w:rFonts w:ascii="Times New Roman" w:hAnsi="Times New Roman"/>
        </w:rPr>
        <w:t xml:space="preserve">je </w:t>
      </w:r>
      <w:r w:rsidR="002668F0" w:rsidRPr="00307126">
        <w:rPr>
          <w:rFonts w:ascii="Times New Roman" w:hAnsi="Times New Roman"/>
        </w:rPr>
        <w:t>P</w:t>
      </w:r>
      <w:r w:rsidRPr="00307126">
        <w:rPr>
          <w:rFonts w:ascii="Times New Roman" w:hAnsi="Times New Roman"/>
        </w:rPr>
        <w:t>rijímateľ povinný vrátiť v súlade s postup</w:t>
      </w:r>
      <w:r w:rsidR="002668F0" w:rsidRPr="00307126">
        <w:rPr>
          <w:rFonts w:ascii="Times New Roman" w:hAnsi="Times New Roman"/>
        </w:rPr>
        <w:t>mi</w:t>
      </w:r>
      <w:r w:rsidRPr="00307126">
        <w:rPr>
          <w:rFonts w:ascii="Times New Roman" w:hAnsi="Times New Roman"/>
        </w:rPr>
        <w:t xml:space="preserve"> uvedeným</w:t>
      </w:r>
      <w:r w:rsidR="002668F0" w:rsidRPr="00307126">
        <w:rPr>
          <w:rFonts w:ascii="Times New Roman" w:hAnsi="Times New Roman"/>
        </w:rPr>
        <w:t>i</w:t>
      </w:r>
      <w:r w:rsidRPr="00307126">
        <w:rPr>
          <w:rFonts w:ascii="Times New Roman" w:hAnsi="Times New Roman"/>
        </w:rPr>
        <w:t xml:space="preserve"> v</w:t>
      </w:r>
      <w:r w:rsidR="002668F0" w:rsidRPr="00307126">
        <w:rPr>
          <w:rFonts w:ascii="Times New Roman" w:hAnsi="Times New Roman"/>
        </w:rPr>
        <w:t> </w:t>
      </w:r>
      <w:r w:rsidRPr="00307126">
        <w:rPr>
          <w:rFonts w:ascii="Times New Roman" w:hAnsi="Times New Roman"/>
        </w:rPr>
        <w:t>Zmluve</w:t>
      </w:r>
      <w:r w:rsidR="002668F0" w:rsidRPr="00307126">
        <w:rPr>
          <w:rFonts w:ascii="Times New Roman" w:hAnsi="Times New Roman"/>
        </w:rPr>
        <w:t xml:space="preserve"> o poskytnutí NFP, najmä v článku 10 VZP, alebo </w:t>
      </w:r>
    </w:p>
    <w:p w14:paraId="29352199"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nie 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w:t>
      </w:r>
      <w:r w:rsidRPr="00307126">
        <w:rPr>
          <w:rFonts w:ascii="Times New Roman" w:hAnsi="Times New Roman"/>
          <w:bCs/>
        </w:rPr>
        <w:t>čl</w:t>
      </w:r>
      <w:r w:rsidR="000678BB" w:rsidRPr="00307126">
        <w:rPr>
          <w:rFonts w:ascii="Times New Roman" w:hAnsi="Times New Roman"/>
          <w:bCs/>
        </w:rPr>
        <w:t>ánku</w:t>
      </w:r>
      <w:r w:rsidRPr="00307126">
        <w:rPr>
          <w:rFonts w:ascii="Times New Roman" w:hAnsi="Times New Roman"/>
          <w:bCs/>
        </w:rPr>
        <w:t xml:space="preserve"> 61 ods</w:t>
      </w:r>
      <w:r w:rsidR="001D3560" w:rsidRPr="00307126">
        <w:rPr>
          <w:rFonts w:ascii="Times New Roman" w:hAnsi="Times New Roman"/>
          <w:bCs/>
        </w:rPr>
        <w:t>ek</w:t>
      </w:r>
      <w:r w:rsidRPr="00307126">
        <w:rPr>
          <w:rFonts w:ascii="Times New Roman" w:hAnsi="Times New Roman"/>
          <w:bCs/>
        </w:rPr>
        <w:t xml:space="preserve"> 6 </w:t>
      </w:r>
      <w:r w:rsidR="002668F0" w:rsidRPr="00307126">
        <w:rPr>
          <w:rFonts w:ascii="Times New Roman" w:hAnsi="Times New Roman"/>
          <w:bCs/>
        </w:rPr>
        <w:t>všeobecného n</w:t>
      </w:r>
      <w:r w:rsidRPr="00307126">
        <w:rPr>
          <w:rFonts w:ascii="Times New Roman" w:hAnsi="Times New Roman"/>
          <w:bCs/>
        </w:rPr>
        <w:t>ariadenia</w:t>
      </w:r>
      <w:r w:rsidR="002668F0"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nemajú</w:t>
      </w:r>
      <w:r w:rsidRPr="00307126">
        <w:rPr>
          <w:rFonts w:ascii="Times New Roman" w:hAnsi="Times New Roman"/>
        </w:rPr>
        <w:t xml:space="preserve"> spracovanú Finančnú analýzu</w:t>
      </w:r>
      <w:r w:rsidR="00310C95" w:rsidRPr="00307126">
        <w:rPr>
          <w:rFonts w:ascii="Times New Roman" w:hAnsi="Times New Roman"/>
        </w:rPr>
        <w:t>, avšak počas referenčného obdobia, ktorým je pre tieto Projekty generujúce príjmy obdobie</w:t>
      </w:r>
      <w:r w:rsidR="002668F0" w:rsidRPr="00307126">
        <w:rPr>
          <w:rFonts w:ascii="Times New Roman" w:hAnsi="Times New Roman"/>
        </w:rPr>
        <w:t xml:space="preserve"> Realizácie Projektu ako aj </w:t>
      </w:r>
      <w:r w:rsidR="00310C95" w:rsidRPr="00307126">
        <w:rPr>
          <w:rFonts w:ascii="Times New Roman" w:hAnsi="Times New Roman"/>
        </w:rPr>
        <w:t xml:space="preserve">obdobie </w:t>
      </w:r>
      <w:r w:rsidRPr="00307126">
        <w:rPr>
          <w:rFonts w:ascii="Times New Roman" w:hAnsi="Times New Roman"/>
        </w:rPr>
        <w:t>3</w:t>
      </w:r>
      <w:r w:rsidR="00310C95" w:rsidRPr="00307126">
        <w:rPr>
          <w:rFonts w:ascii="Times New Roman" w:hAnsi="Times New Roman"/>
        </w:rPr>
        <w:t>-</w:t>
      </w:r>
      <w:r w:rsidRPr="00307126">
        <w:rPr>
          <w:rFonts w:ascii="Times New Roman" w:hAnsi="Times New Roman"/>
        </w:rPr>
        <w:t xml:space="preserve">ročnej doby monitorovania po </w:t>
      </w:r>
      <w:r w:rsidR="002668F0" w:rsidRPr="00307126">
        <w:rPr>
          <w:rFonts w:ascii="Times New Roman" w:hAnsi="Times New Roman"/>
        </w:rPr>
        <w:t>Fi</w:t>
      </w:r>
      <w:r w:rsidRPr="00307126">
        <w:rPr>
          <w:rFonts w:ascii="Times New Roman" w:hAnsi="Times New Roman"/>
        </w:rPr>
        <w:t xml:space="preserve">nančnom ukončení </w:t>
      </w:r>
      <w:r w:rsidR="002668F0" w:rsidRPr="00307126">
        <w:rPr>
          <w:rFonts w:ascii="Times New Roman" w:hAnsi="Times New Roman"/>
        </w:rPr>
        <w:t>P</w:t>
      </w:r>
      <w:r w:rsidRPr="00307126">
        <w:rPr>
          <w:rFonts w:ascii="Times New Roman" w:hAnsi="Times New Roman"/>
        </w:rPr>
        <w:t>rojektu</w:t>
      </w:r>
      <w:r w:rsidR="00310C95" w:rsidRPr="00307126">
        <w:rPr>
          <w:rFonts w:ascii="Times New Roman" w:hAnsi="Times New Roman"/>
        </w:rPr>
        <w:t>,</w:t>
      </w:r>
      <w:r w:rsidRPr="00307126">
        <w:rPr>
          <w:rFonts w:ascii="Times New Roman" w:hAnsi="Times New Roman"/>
        </w:rPr>
        <w:t xml:space="preserve"> sa sleduje</w:t>
      </w:r>
      <w:r w:rsidR="002668F0" w:rsidRPr="00307126">
        <w:rPr>
          <w:rFonts w:ascii="Times New Roman" w:hAnsi="Times New Roman"/>
        </w:rPr>
        <w:t>,</w:t>
      </w:r>
      <w:r w:rsidRPr="00307126">
        <w:rPr>
          <w:rFonts w:ascii="Times New Roman" w:hAnsi="Times New Roman"/>
        </w:rPr>
        <w:t xml:space="preserve"> aké Čisté príjmy </w:t>
      </w:r>
      <w:r w:rsidR="00310C95" w:rsidRPr="00307126">
        <w:rPr>
          <w:rFonts w:ascii="Times New Roman" w:hAnsi="Times New Roman"/>
        </w:rPr>
        <w:t xml:space="preserve">Projekt </w:t>
      </w:r>
      <w:r w:rsidRPr="00307126">
        <w:rPr>
          <w:rFonts w:ascii="Times New Roman" w:hAnsi="Times New Roman"/>
        </w:rPr>
        <w:t xml:space="preserve">dosahuje. </w:t>
      </w:r>
      <w:r w:rsidR="00310C95" w:rsidRPr="00307126">
        <w:rPr>
          <w:rFonts w:ascii="Times New Roman" w:hAnsi="Times New Roman"/>
        </w:rPr>
        <w:t xml:space="preserve">Pre tieto Projekty generujúce príjem Prijímateľ vypracúva Finančnú analýzu s kalkuláciou Čistých príjmov, ktorú predkladá spolu s treťou Následnou monitorovacou správou. V prípade zistenia Čistých príjmov je Prijímateľ </w:t>
      </w:r>
      <w:r w:rsidRPr="00307126">
        <w:rPr>
          <w:rFonts w:ascii="Times New Roman" w:hAnsi="Times New Roman"/>
        </w:rPr>
        <w:t xml:space="preserve">povinný vrátiť Poskytovateľovi </w:t>
      </w:r>
      <w:r w:rsidR="00310C95" w:rsidRPr="00307126">
        <w:rPr>
          <w:rFonts w:ascii="Times New Roman" w:hAnsi="Times New Roman"/>
        </w:rPr>
        <w:t xml:space="preserve">tieto Čisté príjmy </w:t>
      </w:r>
      <w:r w:rsidRPr="00307126">
        <w:rPr>
          <w:rFonts w:ascii="Times New Roman" w:hAnsi="Times New Roman"/>
        </w:rPr>
        <w:t xml:space="preserve">podľa postupov uvedených </w:t>
      </w:r>
      <w:r w:rsidR="002668F0" w:rsidRPr="00307126">
        <w:rPr>
          <w:rFonts w:ascii="Times New Roman" w:hAnsi="Times New Roman"/>
        </w:rPr>
        <w:t>v Zmluve o poskytnutí NFP, najmä v článku 10 VZP</w:t>
      </w:r>
      <w:r w:rsidRPr="00307126">
        <w:rPr>
          <w:rFonts w:ascii="Times New Roman" w:hAnsi="Times New Roman"/>
        </w:rPr>
        <w:t xml:space="preserve">. Po uplynutí 3 ročnej doby monitorovania po </w:t>
      </w:r>
      <w:r w:rsidR="002668F0" w:rsidRPr="00307126">
        <w:rPr>
          <w:rFonts w:ascii="Times New Roman" w:hAnsi="Times New Roman"/>
        </w:rPr>
        <w:t>F</w:t>
      </w:r>
      <w:r w:rsidRPr="00307126">
        <w:rPr>
          <w:rFonts w:ascii="Times New Roman" w:hAnsi="Times New Roman"/>
        </w:rPr>
        <w:t xml:space="preserve">inančnom ukončení </w:t>
      </w:r>
      <w:r w:rsidR="002668F0" w:rsidRPr="00307126">
        <w:rPr>
          <w:rFonts w:ascii="Times New Roman" w:hAnsi="Times New Roman"/>
        </w:rPr>
        <w:t>P</w:t>
      </w:r>
      <w:r w:rsidRPr="00307126">
        <w:rPr>
          <w:rFonts w:ascii="Times New Roman" w:hAnsi="Times New Roman"/>
        </w:rPr>
        <w:t xml:space="preserve">rojektu nie je dotknutá povinnosť </w:t>
      </w:r>
      <w:r w:rsidR="002668F0" w:rsidRPr="00307126">
        <w:rPr>
          <w:rFonts w:ascii="Times New Roman" w:hAnsi="Times New Roman"/>
        </w:rPr>
        <w:t>P</w:t>
      </w:r>
      <w:r w:rsidRPr="00307126">
        <w:rPr>
          <w:rFonts w:ascii="Times New Roman" w:hAnsi="Times New Roman"/>
        </w:rPr>
        <w:t>rijímateľa predkladať</w:t>
      </w:r>
      <w:r w:rsidR="00310C95" w:rsidRPr="00307126">
        <w:rPr>
          <w:rFonts w:ascii="Times New Roman" w:hAnsi="Times New Roman"/>
        </w:rPr>
        <w:t xml:space="preserve"> Následné</w:t>
      </w:r>
      <w:r w:rsidRPr="00307126">
        <w:rPr>
          <w:rFonts w:ascii="Times New Roman" w:hAnsi="Times New Roman"/>
        </w:rPr>
        <w:t xml:space="preserve"> monitorovacie správy až do ukončenia </w:t>
      </w:r>
      <w:r w:rsidR="00310C95" w:rsidRPr="00307126">
        <w:rPr>
          <w:rFonts w:ascii="Times New Roman" w:hAnsi="Times New Roman"/>
        </w:rPr>
        <w:t xml:space="preserve">Obdobia </w:t>
      </w:r>
      <w:r w:rsidR="002668F0" w:rsidRPr="00307126">
        <w:rPr>
          <w:rFonts w:ascii="Times New Roman" w:hAnsi="Times New Roman"/>
        </w:rPr>
        <w:t>U</w:t>
      </w:r>
      <w:r w:rsidRPr="00307126">
        <w:rPr>
          <w:rFonts w:ascii="Times New Roman" w:hAnsi="Times New Roman"/>
        </w:rPr>
        <w:t xml:space="preserve">držateľnosti </w:t>
      </w:r>
      <w:r w:rsidR="002668F0" w:rsidRPr="00307126">
        <w:rPr>
          <w:rFonts w:ascii="Times New Roman" w:hAnsi="Times New Roman"/>
        </w:rPr>
        <w:t>P</w:t>
      </w:r>
      <w:r w:rsidRPr="00307126">
        <w:rPr>
          <w:rFonts w:ascii="Times New Roman" w:hAnsi="Times New Roman"/>
        </w:rPr>
        <w:t>rojektu</w:t>
      </w:r>
      <w:r w:rsidR="002668F0" w:rsidRPr="00307126">
        <w:rPr>
          <w:rFonts w:ascii="Times New Roman" w:hAnsi="Times New Roman"/>
        </w:rPr>
        <w:t>;</w:t>
      </w:r>
    </w:p>
    <w:p w14:paraId="7656B6DB" w14:textId="0566F86B" w:rsidR="00C2645E" w:rsidRPr="000E3433" w:rsidRDefault="00310C95" w:rsidP="004C6CB4">
      <w:pPr>
        <w:widowControl w:val="0"/>
        <w:autoSpaceDE w:val="0"/>
        <w:autoSpaceDN w:val="0"/>
        <w:adjustRightInd w:val="0"/>
        <w:spacing w:before="120" w:line="264" w:lineRule="auto"/>
        <w:ind w:left="540"/>
        <w:jc w:val="both"/>
      </w:pPr>
      <w:r w:rsidRPr="004C6CB4">
        <w:rPr>
          <w:rFonts w:ascii="Times New Roman" w:hAnsi="Times New Roman"/>
        </w:rPr>
        <w:t>Projekty generujúce príjmy sú aj projekty podľa článku 65 ods</w:t>
      </w:r>
      <w:r w:rsidR="001D3560" w:rsidRPr="004C6CB4">
        <w:rPr>
          <w:rFonts w:ascii="Times New Roman" w:hAnsi="Times New Roman"/>
        </w:rPr>
        <w:t>ek</w:t>
      </w:r>
      <w:r w:rsidRPr="004C6CB4">
        <w:rPr>
          <w:rFonts w:ascii="Times New Roman" w:hAnsi="Times New Roman"/>
        </w:rPr>
        <w:t xml:space="preserve"> 8 všeobecného nariadenia vytvárajúce Čisté príjmy počas Realizácie Projektu, ktorých Celkové oprávnené výdavky sú rovné alebo nižšie ako 1 000 000 EUR, avšak vyššie ako </w:t>
      </w:r>
      <w:r w:rsidR="009C59F5" w:rsidRPr="004C6CB4">
        <w:rPr>
          <w:rFonts w:ascii="Times New Roman" w:hAnsi="Times New Roman"/>
        </w:rPr>
        <w:t>10</w:t>
      </w:r>
      <w:r w:rsidRPr="004C6CB4">
        <w:rPr>
          <w:rFonts w:ascii="Times New Roman" w:hAnsi="Times New Roman"/>
        </w:rPr>
        <w:t xml:space="preserve">0 000 EUR. </w:t>
      </w:r>
      <w:r w:rsidR="00C2645E" w:rsidRPr="004C6CB4">
        <w:rPr>
          <w:rFonts w:ascii="Times New Roman" w:hAnsi="Times New Roman"/>
        </w:rPr>
        <w:t>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77B1EC50" w14:textId="77777777" w:rsidR="00310C95" w:rsidRPr="00307126" w:rsidRDefault="00310C95" w:rsidP="00310C95">
      <w:pPr>
        <w:spacing w:before="120" w:after="0" w:line="264" w:lineRule="auto"/>
        <w:ind w:left="491"/>
        <w:jc w:val="both"/>
        <w:rPr>
          <w:rFonts w:ascii="Times New Roman" w:hAnsi="Times New Roman"/>
        </w:rPr>
      </w:pPr>
      <w:r w:rsidRPr="00307126">
        <w:rPr>
          <w:rFonts w:ascii="Times New Roman" w:hAnsi="Times New Roman"/>
        </w:rPr>
        <w:lastRenderedPageBreak/>
        <w:t>Všade tam, kde sa v texte tejto Zmluvy o poskytnutí NFP používa pojem Projekt generujúci príjmy, tento pojem zahŕňa všetky typy vyššie uvedených Projektov, pokiaľ to zjavne neodporuje obsahu alebo účelu konkrétneho ustanovenia;</w:t>
      </w:r>
    </w:p>
    <w:p w14:paraId="7FC3A388" w14:textId="77777777" w:rsidR="00DA1C3D" w:rsidRPr="004C6CB4" w:rsidRDefault="00DA1C3D"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Projektu </w:t>
      </w:r>
      <w:r w:rsidRPr="004C6CB4">
        <w:rPr>
          <w:rFonts w:ascii="Times New Roman" w:hAnsi="Times New Roman"/>
        </w:rPr>
        <w:t>- obdobie od Začatia realizácie hlavných aktivít Projektu až po Finančné ukončenie Projektu;</w:t>
      </w:r>
    </w:p>
    <w:p w14:paraId="0F659CF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w:t>
      </w:r>
      <w:r w:rsidR="00DA1C3D" w:rsidRPr="004C6CB4">
        <w:rPr>
          <w:rFonts w:ascii="Times New Roman" w:hAnsi="Times New Roman"/>
          <w:b/>
        </w:rPr>
        <w:t xml:space="preserve">aktivít </w:t>
      </w:r>
      <w:r w:rsidRPr="004C6CB4">
        <w:rPr>
          <w:rFonts w:ascii="Times New Roman" w:hAnsi="Times New Roman"/>
          <w:b/>
        </w:rPr>
        <w:t>Projektu</w:t>
      </w:r>
      <w:r w:rsidRPr="004C6CB4">
        <w:rPr>
          <w:rFonts w:ascii="Times New Roman" w:hAnsi="Times New Roman"/>
        </w:rPr>
        <w:t xml:space="preserve"> – </w:t>
      </w:r>
      <w:r w:rsidR="00C6009B" w:rsidRPr="004C6CB4">
        <w:rPr>
          <w:rFonts w:ascii="Times New Roman" w:hAnsi="Times New Roman"/>
        </w:rPr>
        <w:t xml:space="preserve"> realizácia všetkých hlavných ako aj podporných Aktivít projektu v súlade so Zmluvou o poskytnutí NFP</w:t>
      </w:r>
      <w:r w:rsidR="005D1531" w:rsidRPr="004C6CB4">
        <w:rPr>
          <w:rFonts w:ascii="Times New Roman" w:hAnsi="Times New Roman"/>
        </w:rPr>
        <w:t>;</w:t>
      </w:r>
      <w:r w:rsidR="00D27194" w:rsidRPr="004C6CB4">
        <w:rPr>
          <w:rFonts w:ascii="Times New Roman" w:hAnsi="Times New Roman"/>
        </w:rPr>
        <w:t xml:space="preserve"> uvedená definícia sa v Zmluve o poskytnutí NFP používa vtedy, ak je potrebné vyjadriť vecnú stránku Realizácie </w:t>
      </w:r>
      <w:r w:rsidR="00DA1C3D" w:rsidRPr="004C6CB4">
        <w:rPr>
          <w:rFonts w:ascii="Times New Roman" w:hAnsi="Times New Roman"/>
        </w:rPr>
        <w:t xml:space="preserve">aktivít </w:t>
      </w:r>
      <w:r w:rsidR="00D27194" w:rsidRPr="004C6CB4">
        <w:rPr>
          <w:rFonts w:ascii="Times New Roman" w:hAnsi="Times New Roman"/>
        </w:rPr>
        <w:t>Projektu bez ohľadu na časový faktor</w:t>
      </w:r>
      <w:r w:rsidRPr="004C6CB4">
        <w:rPr>
          <w:rFonts w:ascii="Times New Roman" w:hAnsi="Times New Roman"/>
        </w:rPr>
        <w:t>;</w:t>
      </w:r>
    </w:p>
    <w:p w14:paraId="484322EB"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hlavných aktivít Projektu </w:t>
      </w:r>
      <w:r w:rsidRPr="004C6CB4">
        <w:rPr>
          <w:rFonts w:ascii="Times New Roman" w:hAnsi="Times New Roman"/>
        </w:rPr>
        <w:t>– zodpovedá obdobiu</w:t>
      </w:r>
      <w:r w:rsidR="00C00CAF" w:rsidRPr="004C6CB4">
        <w:rPr>
          <w:rFonts w:ascii="Times New Roman" w:hAnsi="Times New Roman"/>
        </w:rPr>
        <w:t>,</w:t>
      </w:r>
      <w:r w:rsidRPr="004C6CB4">
        <w:rPr>
          <w:rFonts w:ascii="Times New Roman" w:hAnsi="Times New Roman"/>
        </w:rPr>
        <w:t xml:space="preserve"> tzv. fyzickej realizácie Projektu, t. j. obdobiu, v rámci ktorého Prijímateľ realizuje jednotlivé hlavné Aktivity Projektu od Začatia realizácie hlavných aktivít Projektu, najskôr však od </w:t>
      </w:r>
      <w:commentRangeStart w:id="43"/>
      <w:r w:rsidRPr="004C6CB4">
        <w:rPr>
          <w:rFonts w:ascii="Times New Roman" w:hAnsi="Times New Roman"/>
        </w:rPr>
        <w:t>......................</w:t>
      </w:r>
      <w:commentRangeEnd w:id="43"/>
      <w:r w:rsidRPr="004C6CB4">
        <w:commentReference w:id="43"/>
      </w:r>
      <w:r w:rsidRPr="004C6CB4">
        <w:rPr>
          <w:rFonts w:ascii="Times New Roman" w:hAnsi="Times New Roman"/>
        </w:rPr>
        <w:t xml:space="preserve">, do Ukončenia realizácie hlavných aktivít Projektu. Maximálna doba Realizácie hlavných aktivít Projektu zodpovedá oprávnenému obdobiu stanovenému vo Výzve na predkladanie žiadostí o NFP, v dôsledku čoho nesmie byť dlhšia ako </w:t>
      </w:r>
      <w:commentRangeStart w:id="44"/>
      <w:r w:rsidRPr="004C6CB4">
        <w:rPr>
          <w:rFonts w:ascii="Times New Roman" w:hAnsi="Times New Roman"/>
        </w:rPr>
        <w:t>.............mesiacov</w:t>
      </w:r>
      <w:commentRangeEnd w:id="44"/>
      <w:r w:rsidRPr="004C6CB4">
        <w:commentReference w:id="44"/>
      </w:r>
      <w:r w:rsidRPr="004C6CB4">
        <w:rPr>
          <w:rFonts w:ascii="Times New Roman" w:hAnsi="Times New Roman"/>
        </w:rPr>
        <w:t>, pričom za žiadnych okolností nesmie prekročiť termín stanovený v článku 65 ods</w:t>
      </w:r>
      <w:r w:rsidR="001D3560" w:rsidRPr="004C6CB4">
        <w:rPr>
          <w:rFonts w:ascii="Times New Roman" w:hAnsi="Times New Roman"/>
        </w:rPr>
        <w:t>ek</w:t>
      </w:r>
      <w:r w:rsidRPr="004C6CB4">
        <w:rPr>
          <w:rFonts w:ascii="Times New Roman" w:hAnsi="Times New Roman"/>
        </w:rPr>
        <w:t xml:space="preserve"> 2 všeobecného nariadenia, t.j. 31.12.2023;</w:t>
      </w:r>
    </w:p>
    <w:p w14:paraId="529F68E3" w14:textId="5A54D3E5"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Riadiaci orgán alebo RO </w:t>
      </w:r>
      <w:r w:rsidRPr="004C6CB4">
        <w:rPr>
          <w:rFonts w:ascii="Times New Roman" w:hAnsi="Times New Roman"/>
        </w:rPr>
        <w:t>– orgán štátnej správy alebo územnej samosprávy poverený Slovenskou republikou, ktorý je určený na realizáciu</w:t>
      </w:r>
      <w:r w:rsidR="00D05217" w:rsidRPr="004C6CB4">
        <w:rPr>
          <w:rFonts w:ascii="Times New Roman" w:hAnsi="Times New Roman"/>
        </w:rPr>
        <w:t xml:space="preserve"> operačného</w:t>
      </w:r>
      <w:r w:rsidRPr="004C6CB4">
        <w:rPr>
          <w:rFonts w:ascii="Times New Roman" w:hAnsi="Times New Roman"/>
        </w:rPr>
        <w:t xml:space="preserve"> programu a zodpovedá za riadenie</w:t>
      </w:r>
      <w:r w:rsidR="00D05217" w:rsidRPr="004C6CB4">
        <w:rPr>
          <w:rFonts w:ascii="Times New Roman" w:hAnsi="Times New Roman"/>
        </w:rPr>
        <w:t xml:space="preserve"> operačného</w:t>
      </w:r>
      <w:r w:rsidRPr="004C6CB4">
        <w:rPr>
          <w:rFonts w:ascii="Times New Roman" w:hAnsi="Times New Roman"/>
        </w:rPr>
        <w:t xml:space="preserve"> programu v súlade so zásadou riadneho finančného hospodárenia</w:t>
      </w:r>
      <w:r w:rsidRPr="004C6CB4" w:rsidDel="004C569F">
        <w:rPr>
          <w:rFonts w:ascii="Times New Roman" w:hAnsi="Times New Roman"/>
        </w:rPr>
        <w:t xml:space="preserve"> </w:t>
      </w:r>
      <w:r w:rsidRPr="004C6CB4">
        <w:rPr>
          <w:rFonts w:ascii="Times New Roman" w:hAnsi="Times New Roman"/>
        </w:rPr>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4C6CB4">
        <w:rPr>
          <w:rFonts w:ascii="Times New Roman" w:hAnsi="Times New Roman"/>
        </w:rPr>
        <w:t>Ak</w:t>
      </w:r>
      <w:r w:rsidRPr="004C6CB4">
        <w:rPr>
          <w:rFonts w:ascii="Times New Roman" w:hAnsi="Times New Roman"/>
        </w:rPr>
        <w:t xml:space="preserve"> je to účelné, Riadiaci orgán môže konať aj prostredníctvom Sprostredkovateľského orgánu;</w:t>
      </w:r>
      <w:r w:rsidRPr="004C6CB4">
        <w:rPr>
          <w:rFonts w:ascii="Times New Roman" w:hAnsi="Times New Roman"/>
          <w:b/>
        </w:rPr>
        <w:t xml:space="preserve"> </w:t>
      </w:r>
    </w:p>
    <w:p w14:paraId="4887AC4C"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Riadne </w:t>
      </w:r>
      <w:r w:rsidRPr="004C6CB4">
        <w:rPr>
          <w:rFonts w:ascii="Times New Roman" w:hAnsi="Times New Roman"/>
        </w:rPr>
        <w:t xml:space="preserve">– </w:t>
      </w:r>
      <w:r w:rsidR="00F73E48" w:rsidRPr="004C6CB4">
        <w:rPr>
          <w:rFonts w:ascii="Times New Roman" w:hAnsi="Times New Roman"/>
        </w:rPr>
        <w:t xml:space="preserve">uskutočnenie (právneho) úkonu </w:t>
      </w:r>
      <w:r w:rsidRPr="004C6CB4">
        <w:rPr>
          <w:rFonts w:ascii="Times New Roman" w:hAnsi="Times New Roman"/>
        </w:rPr>
        <w:t xml:space="preserve">v súlade so Zmluvou o poskytnutí NFP, právnymi predpismi SR a právnymi aktmi EÚ a s  Príručkou pre žiadateľa v rámci Výzvy a jej príloh, </w:t>
      </w:r>
      <w:r w:rsidR="00C6009B" w:rsidRPr="004C6CB4">
        <w:rPr>
          <w:rFonts w:ascii="Times New Roman" w:hAnsi="Times New Roman"/>
        </w:rPr>
        <w:t xml:space="preserve">Príručkou pre Prijímateľa, </w:t>
      </w:r>
      <w:r w:rsidRPr="004C6CB4">
        <w:rPr>
          <w:rFonts w:ascii="Times New Roman" w:hAnsi="Times New Roman"/>
        </w:rPr>
        <w:t>príslušnou schémou pomoci, ak je súčasťou projektu poskytnutie pomoci, Systémom finančného riadenia, Systémom riadenia EŠIF a Právnymi dokumentmi;</w:t>
      </w:r>
    </w:p>
    <w:p w14:paraId="17E9C5AA" w14:textId="27998F0B"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Schémy štátnej pomoci a schémy pomoci "de minimis", spoločne aj ako „schémy pomoci“ </w:t>
      </w:r>
      <w:r w:rsidRPr="004C6CB4">
        <w:rPr>
          <w:rFonts w:ascii="Times New Roman" w:hAnsi="Times New Roman"/>
        </w:rPr>
        <w:t>–</w:t>
      </w:r>
      <w:r w:rsidR="005E5F3A">
        <w:rPr>
          <w:rFonts w:ascii="Times New Roman" w:hAnsi="Times New Roman"/>
        </w:rPr>
        <w:t xml:space="preserve"> </w:t>
      </w:r>
      <w:r w:rsidR="0070145E" w:rsidRPr="004C6CB4">
        <w:rPr>
          <w:rFonts w:ascii="Times New Roman" w:hAnsi="Times New Roman"/>
        </w:rPr>
        <w:t>záväzné dokumenty, ktoré komplexne upravujú poskytovanie pomoci jednotlivým príjemcom podľa podmienok stanovených v zákone o štátnej pomoci</w:t>
      </w:r>
      <w:r w:rsidRPr="004C6CB4">
        <w:rPr>
          <w:rFonts w:ascii="Times New Roman" w:hAnsi="Times New Roman"/>
        </w:rPr>
        <w:t xml:space="preserve">; </w:t>
      </w:r>
    </w:p>
    <w:p w14:paraId="7E50CD5E"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Schválená žiadosť o NFP </w:t>
      </w:r>
      <w:r w:rsidRPr="004C6CB4">
        <w:rPr>
          <w:rFonts w:ascii="Times New Roman" w:hAnsi="Times New Roman"/>
        </w:rPr>
        <w:t>– žiadosť o NFP, v rozsahu a obsahu ako bola schválená Poskytovateľom v rámci konania o žiadosti v zmysle § 19 ods</w:t>
      </w:r>
      <w:r w:rsidR="001D3560" w:rsidRPr="004C6CB4">
        <w:rPr>
          <w:rFonts w:ascii="Times New Roman" w:hAnsi="Times New Roman"/>
        </w:rPr>
        <w:t>ek</w:t>
      </w:r>
      <w:r w:rsidRPr="004C6CB4">
        <w:rPr>
          <w:rFonts w:ascii="Times New Roman" w:hAnsi="Times New Roman"/>
        </w:rPr>
        <w:t xml:space="preserve"> 8 zákona o príspevku z EŠIF a ktorá je uložená u Poskytovateľa;</w:t>
      </w:r>
    </w:p>
    <w:p w14:paraId="7CE37B57" w14:textId="79704418"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Schválené oprávnené výdavky </w:t>
      </w:r>
      <w:r w:rsidRPr="004C6CB4">
        <w:rPr>
          <w:rFonts w:ascii="Times New Roman" w:hAnsi="Times New Roman"/>
        </w:rPr>
        <w:t>–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4C6CB4">
        <w:rPr>
          <w:rFonts w:ascii="Times New Roman" w:hAnsi="Times New Roman"/>
        </w:rPr>
        <w:t xml:space="preserve">. </w:t>
      </w:r>
      <w:commentRangeStart w:id="45"/>
      <w:r w:rsidR="00C72A22" w:rsidRPr="004C6CB4">
        <w:rPr>
          <w:rFonts w:ascii="Times New Roman" w:hAnsi="Times New Roman"/>
        </w:rPr>
        <w:t xml:space="preserve">Za </w:t>
      </w:r>
      <w:r w:rsidR="0081694D" w:rsidRPr="004C6CB4">
        <w:rPr>
          <w:rFonts w:ascii="Times New Roman" w:hAnsi="Times New Roman"/>
        </w:rPr>
        <w:t>S</w:t>
      </w:r>
      <w:r w:rsidR="00C72A22" w:rsidRPr="004C6CB4">
        <w:rPr>
          <w:rFonts w:ascii="Times New Roman" w:hAnsi="Times New Roman"/>
        </w:rPr>
        <w:t>chválené oprávnené výdavky sa považujú aj výdavky vykazované zjednodušeným spôsobom vykazovania, ktorých vynaloženie sa nepreukazuje</w:t>
      </w:r>
      <w:commentRangeEnd w:id="45"/>
      <w:r w:rsidR="00C72A22" w:rsidRPr="004C6CB4">
        <w:commentReference w:id="45"/>
      </w:r>
      <w:r w:rsidRPr="004C6CB4">
        <w:rPr>
          <w:rFonts w:ascii="Times New Roman" w:hAnsi="Times New Roman"/>
        </w:rPr>
        <w:t>;</w:t>
      </w:r>
    </w:p>
    <w:p w14:paraId="7258CD82"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Skupina výdavkov </w:t>
      </w:r>
      <w:r w:rsidRPr="004C6CB4">
        <w:rPr>
          <w:rFonts w:ascii="Times New Roman" w:hAnsi="Times New Roman"/>
        </w:rPr>
        <w:t xml:space="preserve">– výdavky rovnakého charakteru zoskupené na základe opatrení Ministerstva financií SR, ktorými sa ustanovujú podrobnosti o postupoch účtovania. Skupiny oprávnených výdavkov sú definované prostredníctvom Číselníka oprávnených </w:t>
      </w:r>
      <w:r w:rsidRPr="004C6CB4">
        <w:rPr>
          <w:rFonts w:ascii="Times New Roman" w:hAnsi="Times New Roman"/>
        </w:rPr>
        <w:lastRenderedPageBreak/>
        <w:t>výdavkov, ktorý tvorí prílohu č. 1 Metodického pokynu CKO na programové obdobie 2014 – 2020 č. 4 k číselníku oprávnených výdavkov;</w:t>
      </w:r>
    </w:p>
    <w:p w14:paraId="02909AE9" w14:textId="3F6F281B"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Správa o zistenej nezrovnalosti </w:t>
      </w:r>
      <w:r w:rsidRPr="004C6CB4">
        <w:rPr>
          <w:rFonts w:ascii="Times New Roman" w:hAnsi="Times New Roman"/>
        </w:rPr>
        <w:t>– dokument, na základe ktorého je zdokumentované podozrenie z Nezrovnalosti alebo zistenie Nezrovnalosti v jednotlivých štádiách vývoja nezrovnalosti v ITMS2014+;</w:t>
      </w:r>
    </w:p>
    <w:p w14:paraId="180B1BCF"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Sprostredkovateľský orgán alebo SO </w:t>
      </w:r>
      <w:r w:rsidRPr="004C6CB4">
        <w:rPr>
          <w:rFonts w:ascii="Times New Roman" w:hAnsi="Times New Roman"/>
        </w:rPr>
        <w:t xml:space="preserve">- ministerstvo, ostatný ústredný orgán štátnej správy, samosprávny kraj, obec alebo iná právnická osoba, ktorá má odborné, personálne a materiálne predpoklady na plnenie určitých úloh </w:t>
      </w:r>
      <w:r w:rsidR="00072AB2" w:rsidRPr="004C6CB4">
        <w:rPr>
          <w:rFonts w:ascii="Times New Roman" w:hAnsi="Times New Roman"/>
        </w:rPr>
        <w:t xml:space="preserve">RO </w:t>
      </w:r>
      <w:r w:rsidRPr="004C6CB4">
        <w:rPr>
          <w:rFonts w:ascii="Times New Roman" w:hAnsi="Times New Roman"/>
        </w:rPr>
        <w:t xml:space="preserve">podľa </w:t>
      </w:r>
      <w:r w:rsidR="000678BB" w:rsidRPr="004C6CB4">
        <w:rPr>
          <w:rFonts w:ascii="Times New Roman" w:hAnsi="Times New Roman"/>
        </w:rPr>
        <w:t>článku</w:t>
      </w:r>
      <w:r w:rsidRPr="004C6CB4">
        <w:rPr>
          <w:rFonts w:ascii="Times New Roman" w:hAnsi="Times New Roman"/>
        </w:rPr>
        <w:t xml:space="preserve"> 123 ods</w:t>
      </w:r>
      <w:r w:rsidR="001D3560" w:rsidRPr="004C6CB4">
        <w:rPr>
          <w:rFonts w:ascii="Times New Roman" w:hAnsi="Times New Roman"/>
        </w:rPr>
        <w:t>ek</w:t>
      </w:r>
      <w:r w:rsidRPr="004C6CB4">
        <w:rPr>
          <w:rFonts w:ascii="Times New Roman" w:hAnsi="Times New Roman"/>
        </w:rPr>
        <w:t xml:space="preserve"> 6 všeobecného nariadenia a v súlade s § 8 zákona o príspevku z EŠIF, </w:t>
      </w:r>
      <w:r w:rsidR="00072AB2" w:rsidRPr="004C6CB4">
        <w:rPr>
          <w:rFonts w:ascii="Times New Roman" w:hAnsi="Times New Roman"/>
        </w:rPr>
        <w:t xml:space="preserve">v súlade s poverením podľa písomnej zmluvy uzavretej s RO. </w:t>
      </w:r>
      <w:r w:rsidRPr="004C6CB4">
        <w:rPr>
          <w:rFonts w:ascii="Times New Roman" w:hAnsi="Times New Roman"/>
        </w:rPr>
        <w:t xml:space="preserve">V súlade s uznesením vlády č. </w:t>
      </w:r>
      <w:commentRangeStart w:id="46"/>
      <w:r w:rsidRPr="004C6CB4">
        <w:rPr>
          <w:rFonts w:ascii="Times New Roman" w:hAnsi="Times New Roman"/>
        </w:rPr>
        <w:t>............... zo dňa .......................... je SO pre Operačný program ............................ ...................................</w:t>
      </w:r>
      <w:r w:rsidR="00DC21A2" w:rsidRPr="004C6CB4">
        <w:rPr>
          <w:rFonts w:ascii="Times New Roman" w:hAnsi="Times New Roman"/>
        </w:rPr>
        <w:t xml:space="preserve"> (ďalej aj ako „OP“),</w:t>
      </w:r>
      <w:r w:rsidRPr="004C6CB4">
        <w:rPr>
          <w:rFonts w:ascii="Times New Roman" w:hAnsi="Times New Roman"/>
        </w:rPr>
        <w:t xml:space="preserve"> </w:t>
      </w:r>
      <w:commentRangeEnd w:id="46"/>
      <w:r w:rsidR="00F65B7D" w:rsidRPr="004C6CB4">
        <w:commentReference w:id="46"/>
      </w:r>
      <w:r w:rsidRPr="004C6CB4">
        <w:rPr>
          <w:rFonts w:ascii="Times New Roman" w:hAnsi="Times New Roman"/>
        </w:rPr>
        <w:t>ktorý vykonáva úlohy v mene a na účet RO. V prípade, ak poskytnutý príspevok zahŕňa poskytnutie pomoci, SO koná ako vykonávateľ pomoci poskytovanej prostredníctvom EŠIF.</w:t>
      </w:r>
      <w:r w:rsidRPr="004C6CB4" w:rsidDel="00804E20">
        <w:rPr>
          <w:rFonts w:ascii="Times New Roman" w:hAnsi="Times New Roman"/>
        </w:rPr>
        <w:t xml:space="preserve"> </w:t>
      </w:r>
      <w:r w:rsidRPr="004C6CB4">
        <w:rPr>
          <w:rFonts w:ascii="Times New Roman" w:hAnsi="Times New Roman"/>
        </w:rPr>
        <w:t xml:space="preserve">Rozsah a definovanie úloh SO je predmetom zmluvy o vykonávaní časti úloh Riadiaceho orgánu Sprostredkovateľským orgánom a v nej obsiahnutom plnomocenstve udelenom zo strany RO na SO oprávňujúceho SO na konanie voči tretím osobám; </w:t>
      </w:r>
    </w:p>
    <w:p w14:paraId="7D369216" w14:textId="35FFDD9F"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Systém riadenia EŠIF </w:t>
      </w:r>
      <w:r w:rsidRPr="004C6CB4">
        <w:rPr>
          <w:rFonts w:ascii="Times New Roman" w:hAnsi="Times New Roman"/>
        </w:rPr>
        <w:t>- dokument vydaný CKO, </w:t>
      </w:r>
      <w:r w:rsidR="00D05217" w:rsidRPr="004C6CB4">
        <w:rPr>
          <w:rFonts w:ascii="Times New Roman" w:hAnsi="Times New Roman"/>
        </w:rPr>
        <w:t xml:space="preserve">ktorý predstavuje súhrn pravidiel, postupov a činností, ktoré sa uplatňujú pri poskytovaní NFP a </w:t>
      </w:r>
      <w:r w:rsidRPr="004C6CB4">
        <w:rPr>
          <w:rFonts w:ascii="Times New Roman" w:hAnsi="Times New Roman"/>
        </w:rPr>
        <w:t>ktoré sú záväzné pre všetky zúčastnené subjekty; pre účely Zmluvy o poskytnutí NFP je záväzná vždy aktuálna Zverejnená verzia uvedeného dokumentu na webovom sídle CKO</w:t>
      </w:r>
      <w:r w:rsidR="00F65B7D" w:rsidRPr="004C6CB4">
        <w:rPr>
          <w:rFonts w:ascii="Times New Roman" w:hAnsi="Times New Roman"/>
        </w:rPr>
        <w:t xml:space="preserve"> v nadväznosti aj na interpretačné pravidlá uvedené v článku 1 ods</w:t>
      </w:r>
      <w:r w:rsidR="001D3560" w:rsidRPr="004C6CB4">
        <w:rPr>
          <w:rFonts w:ascii="Times New Roman" w:hAnsi="Times New Roman"/>
        </w:rPr>
        <w:t>ek</w:t>
      </w:r>
      <w:r w:rsidR="00F65B7D" w:rsidRPr="004C6CB4">
        <w:rPr>
          <w:rFonts w:ascii="Times New Roman" w:hAnsi="Times New Roman"/>
        </w:rPr>
        <w:t xml:space="preserve"> 1.3 písm</w:t>
      </w:r>
      <w:r w:rsidR="000D0602" w:rsidRPr="004C6CB4">
        <w:rPr>
          <w:rFonts w:ascii="Times New Roman" w:hAnsi="Times New Roman"/>
        </w:rPr>
        <w:t xml:space="preserve">eno </w:t>
      </w:r>
      <w:r w:rsidR="00F65B7D" w:rsidRPr="004C6CB4">
        <w:rPr>
          <w:rFonts w:ascii="Times New Roman" w:hAnsi="Times New Roman"/>
        </w:rPr>
        <w:t>d) zmluvy</w:t>
      </w:r>
      <w:r w:rsidRPr="004C6CB4">
        <w:rPr>
          <w:rFonts w:ascii="Times New Roman" w:hAnsi="Times New Roman"/>
        </w:rPr>
        <w:t>; rovnako uvedené platí aj pre dokumenty vydávané na základe Systému riadenia EŠIF v súlade s kapitolou 1.2 ods</w:t>
      </w:r>
      <w:r w:rsidR="001D3560" w:rsidRPr="004C6CB4">
        <w:rPr>
          <w:rFonts w:ascii="Times New Roman" w:hAnsi="Times New Roman"/>
        </w:rPr>
        <w:t>ek</w:t>
      </w:r>
      <w:r w:rsidRPr="004C6CB4">
        <w:rPr>
          <w:rFonts w:ascii="Times New Roman" w:hAnsi="Times New Roman"/>
        </w:rPr>
        <w:t xml:space="preserve"> 3, písm</w:t>
      </w:r>
      <w:r w:rsidR="000D0602" w:rsidRPr="004C6CB4">
        <w:rPr>
          <w:rFonts w:ascii="Times New Roman" w:hAnsi="Times New Roman"/>
        </w:rPr>
        <w:t>ená</w:t>
      </w:r>
      <w:r w:rsidRPr="004C6CB4">
        <w:rPr>
          <w:rFonts w:ascii="Times New Roman" w:hAnsi="Times New Roman"/>
        </w:rPr>
        <w:t>. a) až c) Základné ustanovenia a rozsah aplikácie;</w:t>
      </w:r>
      <w:r w:rsidRPr="004C6CB4">
        <w:rPr>
          <w:rFonts w:ascii="Times New Roman" w:hAnsi="Times New Roman"/>
          <w:b/>
        </w:rPr>
        <w:t xml:space="preserv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Štátna pomoc </w:t>
      </w:r>
      <w:r w:rsidRPr="004C6CB4">
        <w:rPr>
          <w:rFonts w:ascii="Times New Roman" w:hAnsi="Times New Roman"/>
        </w:rPr>
        <w:t>alebo</w:t>
      </w:r>
      <w:r w:rsidRPr="004C6CB4">
        <w:rPr>
          <w:rFonts w:ascii="Times New Roman" w:hAnsi="Times New Roman"/>
          <w:b/>
        </w:rPr>
        <w:t xml:space="preserve"> pomoc </w:t>
      </w:r>
      <w:r w:rsidRPr="004C6CB4">
        <w:rPr>
          <w:rFonts w:ascii="Times New Roman" w:hAnsi="Times New Roman"/>
        </w:rPr>
        <w:t>– akákoľvek pomoc poskytovaná z prostriedkov štátneho rozpočtu SR alebo akoukoľvek formou z verejných zdrojov podniku podľa článku 107 ods</w:t>
      </w:r>
      <w:r w:rsidR="001D3560" w:rsidRPr="004C6CB4">
        <w:rPr>
          <w:rFonts w:ascii="Times New Roman" w:hAnsi="Times New Roman"/>
        </w:rPr>
        <w:t>ek</w:t>
      </w:r>
      <w:r w:rsidRPr="004C6CB4">
        <w:rPr>
          <w:rFonts w:ascii="Times New Roman" w:hAnsi="Times New Roman"/>
        </w:rPr>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4C6CB4">
        <w:rPr>
          <w:rFonts w:ascii="Times New Roman" w:hAnsi="Times New Roman"/>
        </w:rPr>
        <w:t>EÚ</w:t>
      </w:r>
      <w:r w:rsidRPr="004C6CB4">
        <w:rPr>
          <w:rFonts w:ascii="Times New Roman" w:hAnsi="Times New Roman"/>
        </w:rPr>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Účastníci projektu </w:t>
      </w:r>
      <w:r w:rsidRPr="004C6CB4">
        <w:rPr>
          <w:rFonts w:ascii="Times New Roman" w:hAnsi="Times New Roman"/>
        </w:rPr>
        <w:t xml:space="preserve">– osoby priamo zúčastňujúce sa </w:t>
      </w:r>
      <w:r w:rsidR="000B128B" w:rsidRPr="004C6CB4">
        <w:rPr>
          <w:rFonts w:ascii="Times New Roman" w:hAnsi="Times New Roman"/>
        </w:rPr>
        <w:t xml:space="preserve">Aktivít Projektu </w:t>
      </w:r>
      <w:r w:rsidRPr="004C6CB4">
        <w:rPr>
          <w:rFonts w:ascii="Times New Roman" w:hAnsi="Times New Roman"/>
        </w:rPr>
        <w:t xml:space="preserve">spolufinancovaného </w:t>
      </w:r>
      <w:r w:rsidRPr="004C6CB4">
        <w:rPr>
          <w:rFonts w:ascii="Times New Roman" w:hAnsi="Times New Roman"/>
        </w:rPr>
        <w:lastRenderedPageBreak/>
        <w:t xml:space="preserve">z ESF (napr. frekventanti vzdelávacích programov, účastníci sociálnych programov), pričom platí, že na každého účastníka </w:t>
      </w:r>
      <w:r w:rsidR="000B128B" w:rsidRPr="004C6CB4">
        <w:rPr>
          <w:rFonts w:ascii="Times New Roman" w:hAnsi="Times New Roman"/>
        </w:rPr>
        <w:t xml:space="preserve">Projektu </w:t>
      </w:r>
      <w:r w:rsidRPr="004C6CB4">
        <w:rPr>
          <w:rFonts w:ascii="Times New Roman" w:hAnsi="Times New Roman"/>
        </w:rPr>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4C6CB4">
        <w:rPr>
          <w:rFonts w:ascii="Times New Roman" w:hAnsi="Times New Roman"/>
        </w:rPr>
        <w:t xml:space="preserve">Aktivít Projektu </w:t>
      </w:r>
      <w:r w:rsidRPr="004C6CB4">
        <w:rPr>
          <w:rFonts w:ascii="Times New Roman" w:hAnsi="Times New Roman"/>
        </w:rPr>
        <w:t>(napr. pri projektoch zameraných na vydanie publikácií používatelia týchto publikácií);</w:t>
      </w:r>
    </w:p>
    <w:p w14:paraId="698DAC5C" w14:textId="4956EAA7"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Účtovný doklad </w:t>
      </w:r>
      <w:r w:rsidRPr="004C6CB4">
        <w:rPr>
          <w:rFonts w:ascii="Times New Roman" w:hAnsi="Times New Roman"/>
        </w:rPr>
        <w:t xml:space="preserve">- doklad definovaný v § 10 ods. 1 zákona č. 431/2002 Z. z. o účtovníctve. Na účely predkladania žiadosti o platbu (ďalej aj „ŽoP“) sa vyžaduje splnenie náležitostí </w:t>
      </w:r>
      <w:r w:rsidR="00324EB2" w:rsidRPr="004C6CB4">
        <w:rPr>
          <w:rFonts w:ascii="Times New Roman" w:hAnsi="Times New Roman"/>
        </w:rPr>
        <w:t>definovaných v § 10 ods. 1 písmena</w:t>
      </w:r>
      <w:r w:rsidRPr="004C6CB4">
        <w:rPr>
          <w:rFonts w:ascii="Times New Roman" w:hAnsi="Times New Roman"/>
        </w:rPr>
        <w:t xml:space="preserve"> a) až f) predmetného zákona, pričom za dostatočné splnenie náležitost</w:t>
      </w:r>
      <w:r w:rsidR="00324EB2" w:rsidRPr="004C6CB4">
        <w:rPr>
          <w:rFonts w:ascii="Times New Roman" w:hAnsi="Times New Roman"/>
        </w:rPr>
        <w:t>i podľa písmena</w:t>
      </w:r>
      <w:r w:rsidRPr="004C6CB4">
        <w:rPr>
          <w:rFonts w:ascii="Times New Roman" w:hAnsi="Times New Roman"/>
        </w:rPr>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2C691F" w:rsidRPr="004C6CB4">
        <w:rPr>
          <w:rFonts w:ascii="Times New Roman" w:hAnsi="Times New Roman"/>
        </w:rPr>
        <w:t>;</w:t>
      </w:r>
    </w:p>
    <w:p w14:paraId="562B081E" w14:textId="77777777"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w:t>
      </w:r>
      <w:commentRangeStart w:id="47"/>
      <w:r w:rsidRPr="00307126">
        <w:rPr>
          <w:rFonts w:ascii="Times New Roman" w:hAnsi="Times New Roman"/>
        </w:rPr>
        <w:t>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commentRangeEnd w:id="47"/>
      <w:r w:rsidRPr="00307126">
        <w:rPr>
          <w:rStyle w:val="Odkaznakomentr"/>
          <w:rFonts w:ascii="Times New Roman" w:eastAsia="Times New Roman" w:hAnsi="Times New Roman"/>
          <w:sz w:val="22"/>
          <w:szCs w:val="22"/>
          <w:lang w:eastAsia="sk-SK"/>
        </w:rPr>
        <w:commentReference w:id="47"/>
      </w:r>
      <w:r w:rsidR="00EE406F" w:rsidRPr="00307126">
        <w:rPr>
          <w:rFonts w:ascii="Times New Roman" w:hAnsi="Times New Roman"/>
        </w:rPr>
        <w:t xml:space="preserve">. Obdobie Udržateľnosti Projektu sa začína v kalendárny deň, ktorý bezprostredne nasleduje po kalendárnom dni, v ktorom došlo k Finančnému ukončeniu Projektu; </w:t>
      </w:r>
      <w:r w:rsidRPr="00307126">
        <w:rPr>
          <w:rFonts w:ascii="Times New Roman" w:hAnsi="Times New Roman"/>
        </w:rPr>
        <w:t xml:space="preserve">Obdobie udržateľnosti Projektu trvá pre účely tejto Zmluvy o poskytnutí NFP </w:t>
      </w:r>
      <w:commentRangeStart w:id="48"/>
      <w:r w:rsidRPr="00307126">
        <w:rPr>
          <w:rFonts w:ascii="Times New Roman" w:hAnsi="Times New Roman"/>
        </w:rPr>
        <w:t>...............</w:t>
      </w:r>
      <w:commentRangeEnd w:id="48"/>
      <w:r w:rsidRPr="00307126">
        <w:rPr>
          <w:rStyle w:val="Odkaznakomentr"/>
          <w:rFonts w:ascii="Times New Roman" w:eastAsia="Times New Roman" w:hAnsi="Times New Roman"/>
          <w:sz w:val="22"/>
          <w:szCs w:val="22"/>
          <w:lang w:eastAsia="sk-SK"/>
        </w:rPr>
        <w:commentReference w:id="48"/>
      </w:r>
      <w:r w:rsidRPr="00307126">
        <w:rPr>
          <w:rFonts w:ascii="Times New Roman" w:hAnsi="Times New Roman"/>
        </w:rPr>
        <w:t xml:space="preserve"> </w:t>
      </w:r>
      <w:r w:rsidR="000B128B" w:rsidRPr="00307126">
        <w:rPr>
          <w:rFonts w:ascii="Times New Roman" w:hAnsi="Times New Roman"/>
        </w:rPr>
        <w:t>rokov</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16D95324"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redmete Projektu, ktorý je hmotne zachytiteľný</w:t>
      </w:r>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2A573AE9"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773D77">
        <w:rPr>
          <w:rFonts w:ascii="Times New Roman" w:hAnsi="Times New Roman"/>
          <w:sz w:val="24"/>
        </w:rPr>
        <w:t>listom</w:t>
      </w:r>
      <w:r w:rsidR="00AD4508" w:rsidRPr="00307126">
        <w:rPr>
          <w:rFonts w:ascii="Times New Roman" w:hAnsi="Times New Roman"/>
          <w:sz w:val="24"/>
          <w:szCs w:val="24"/>
        </w:rPr>
        <w:t>/iným vhodným dokumentom</w:t>
      </w:r>
      <w:r w:rsidRPr="00773D77">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lastRenderedPageBreak/>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7A25A424"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6A0BFD5D"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zachytiteľný</w:t>
      </w:r>
      <w:ins w:id="49" w:author="Autor">
        <w:r w:rsidR="008D55C6">
          <w:rPr>
            <w:rFonts w:ascii="Times New Roman" w:hAnsi="Times New Roman"/>
          </w:rPr>
          <w:t xml:space="preserve"> (zaznamenateľný)</w:t>
        </w:r>
      </w:ins>
      <w:r w:rsidRPr="00307126">
        <w:rPr>
          <w:rFonts w:ascii="Times New Roman" w:hAnsi="Times New Roman"/>
        </w:rPr>
        <w:t>, splnenie podmienky Prijímateľ preukazuje</w:t>
      </w:r>
      <w:r w:rsidR="008F0B5A" w:rsidRPr="00307126">
        <w:rPr>
          <w:rFonts w:ascii="Times New Roman" w:hAnsi="Times New Roman"/>
        </w:rPr>
        <w:t xml:space="preserve"> </w:t>
      </w:r>
      <w:r w:rsidR="00B51A39">
        <w:rPr>
          <w:rFonts w:ascii="Times New Roman" w:hAnsi="Times New Roman"/>
        </w:rPr>
        <w:t>podľa článku 4 odsek 6 VZP alebo iným vhodným spôsobom, ktorý nie je osobitne formalizovaný,</w:t>
      </w:r>
      <w:r w:rsidR="008F0B5A" w:rsidRPr="00307126">
        <w:rPr>
          <w:rFonts w:ascii="Times New Roman" w:hAnsi="Times New Roman"/>
        </w:rPr>
        <w:t xml:space="preserve"> s uvedením dňa, ku ktorému došlo k ukončeniu poslednej hlavnej Aktivity Projektu</w:t>
      </w:r>
      <w:r w:rsidR="001E3EE1" w:rsidRPr="00307126">
        <w:rPr>
          <w:rFonts w:ascii="Times New Roman" w:hAnsi="Times New Roman"/>
        </w:rPr>
        <w:t xml:space="preserve">, pričom </w:t>
      </w:r>
      <w:r w:rsidR="00B51A39">
        <w:rPr>
          <w:rFonts w:ascii="Times New Roman" w:hAnsi="Times New Roman"/>
        </w:rPr>
        <w:t>súčasťou uvedeného úkonu Prijímateľa</w:t>
      </w:r>
      <w:r w:rsidR="001E3EE1" w:rsidRPr="00307126">
        <w:rPr>
          <w:rFonts w:ascii="Times New Roman" w:hAnsi="Times New Roman"/>
        </w:rPr>
        <w:t xml:space="preserve"> je </w:t>
      </w:r>
      <w:commentRangeStart w:id="50"/>
      <w:r w:rsidR="001E3EE1" w:rsidRPr="00307126">
        <w:rPr>
          <w:rFonts w:ascii="Times New Roman" w:hAnsi="Times New Roman"/>
        </w:rPr>
        <w:t>dokument</w:t>
      </w:r>
      <w:commentRangeEnd w:id="50"/>
      <w:r w:rsidR="001E3EE1" w:rsidRPr="00773D77">
        <w:rPr>
          <w:rStyle w:val="Odkaznakomentr"/>
          <w:rFonts w:ascii="Times New Roman" w:hAnsi="Times New Roman"/>
          <w:sz w:val="22"/>
          <w:lang w:val="x-none"/>
        </w:rPr>
        <w:commentReference w:id="50"/>
      </w:r>
      <w:r w:rsidR="001E3EE1" w:rsidRPr="00307126">
        <w:rPr>
          <w:rFonts w:ascii="Times New Roman" w:hAnsi="Times New Roman"/>
        </w:rPr>
        <w:t xml:space="preserve"> odôvodňujúci ukončenie poslednej hlavnej Aktivity Projektu v</w:t>
      </w:r>
      <w:r w:rsidR="00A02A20">
        <w:rPr>
          <w:rFonts w:ascii="Times New Roman" w:hAnsi="Times New Roman"/>
        </w:rPr>
        <w:t> </w:t>
      </w:r>
      <w:r w:rsidR="001E3EE1" w:rsidRPr="00307126">
        <w:rPr>
          <w:rFonts w:ascii="Times New Roman" w:hAnsi="Times New Roman"/>
        </w:rPr>
        <w:t>deň</w:t>
      </w:r>
      <w:r w:rsidR="00A02A20">
        <w:rPr>
          <w:rFonts w:ascii="Times New Roman" w:hAnsi="Times New Roman"/>
        </w:rPr>
        <w:t>, ktorý je v ňom</w:t>
      </w:r>
      <w:r w:rsidR="001E3EE1" w:rsidRPr="00307126">
        <w:rPr>
          <w:rFonts w:ascii="Times New Roman" w:hAnsi="Times New Roman"/>
        </w:rPr>
        <w:t xml:space="preserve"> uvedený</w:t>
      </w:r>
      <w:r w:rsidR="002F22D1" w:rsidRPr="00307126">
        <w:rPr>
          <w:rFonts w:ascii="Times New Roman" w:hAnsi="Times New Roman"/>
          <w:bCs/>
        </w:rPr>
        <w:t>.</w:t>
      </w:r>
    </w:p>
    <w:p w14:paraId="517A764C" w14:textId="0351ECC9"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51"/>
      <w:r w:rsidRPr="00307126">
        <w:rPr>
          <w:rFonts w:ascii="Times New Roman" w:hAnsi="Times New Roman"/>
        </w:rPr>
        <w:t>Tým nie je dotknutá možnosť skoršieho ukončenia jednotlivých Aktivít Projektu za účelom dodržania lehôt uvedených v Prílohe č. 2 k Zmluve o poskytnutí NFP</w:t>
      </w:r>
      <w:r w:rsidR="00825192">
        <w:rPr>
          <w:rFonts w:ascii="Times New Roman" w:hAnsi="Times New Roman"/>
        </w:rPr>
        <w:t>;</w:t>
      </w:r>
      <w:r w:rsidRPr="00307126">
        <w:rPr>
          <w:rFonts w:ascii="Times New Roman" w:hAnsi="Times New Roman"/>
        </w:rPr>
        <w:t xml:space="preserve"> </w:t>
      </w:r>
      <w:commentRangeEnd w:id="51"/>
      <w:r w:rsidRPr="00307126">
        <w:rPr>
          <w:rStyle w:val="Odkaznakomentr"/>
          <w:rFonts w:ascii="Times New Roman" w:hAnsi="Times New Roman"/>
          <w:sz w:val="22"/>
          <w:szCs w:val="22"/>
        </w:rPr>
        <w:commentReference w:id="51"/>
      </w:r>
    </w:p>
    <w:p w14:paraId="62192A95" w14:textId="685F7393" w:rsidR="002F22D1" w:rsidRPr="000E3433" w:rsidRDefault="002F22D1" w:rsidP="004C6CB4">
      <w:pPr>
        <w:spacing w:before="120" w:line="264" w:lineRule="auto"/>
        <w:ind w:left="540"/>
        <w:jc w:val="both"/>
      </w:pPr>
      <w:r w:rsidRPr="004C6CB4">
        <w:rPr>
          <w:rFonts w:ascii="Times New Roman" w:hAnsi="Times New Roman"/>
          <w:b/>
        </w:rPr>
        <w:t xml:space="preserve">Včas </w:t>
      </w:r>
      <w:r w:rsidRPr="004C6CB4">
        <w:rPr>
          <w:rFonts w:ascii="Times New Roman" w:hAnsi="Times New Roman"/>
        </w:rPr>
        <w:t xml:space="preserve">– konanie v súlade s časom plnenia určenom v Zmluve o poskytnutí NFP, v Právnych predpisoch SR a právnych aktoch EÚ a v Príručke pre žiadateľa, vo Výzve, </w:t>
      </w:r>
      <w:r w:rsidR="00430DD9" w:rsidRPr="004C6CB4">
        <w:rPr>
          <w:rFonts w:ascii="Times New Roman" w:hAnsi="Times New Roman"/>
        </w:rPr>
        <w:t xml:space="preserve">v Príručke pre Prijímateľa, </w:t>
      </w:r>
      <w:r w:rsidRPr="004C6CB4">
        <w:rPr>
          <w:rFonts w:ascii="Times New Roman" w:hAnsi="Times New Roman"/>
        </w:rPr>
        <w:t>v príslušnej schéme pomoci, ak Projekt zahŕňa poskytnutie pomoci, v Systéme finančného riadenia, v Systéme riadenia EŠIF a</w:t>
      </w:r>
      <w:r w:rsidR="00324EB2" w:rsidRPr="004C6CB4">
        <w:rPr>
          <w:rFonts w:ascii="Times New Roman" w:hAnsi="Times New Roman"/>
        </w:rPr>
        <w:t> </w:t>
      </w:r>
      <w:r w:rsidRPr="004C6CB4">
        <w:rPr>
          <w:rFonts w:ascii="Times New Roman" w:hAnsi="Times New Roman"/>
        </w:rPr>
        <w:t>v</w:t>
      </w:r>
      <w:r w:rsidR="00324EB2" w:rsidRPr="004C6CB4">
        <w:rPr>
          <w:rFonts w:ascii="Times New Roman" w:hAnsi="Times New Roman"/>
        </w:rPr>
        <w:t xml:space="preserve"> ostatných</w:t>
      </w:r>
      <w:r w:rsidRPr="004C6CB4">
        <w:rPr>
          <w:rFonts w:ascii="Times New Roman" w:hAnsi="Times New Roman"/>
        </w:rPr>
        <w:t> Právnych dokumentoch;</w:t>
      </w:r>
    </w:p>
    <w:p w14:paraId="29B52127" w14:textId="132B7F2A" w:rsidR="00812A6B" w:rsidRPr="004C6CB4" w:rsidRDefault="00812A6B" w:rsidP="004C6CB4">
      <w:pPr>
        <w:spacing w:before="120" w:line="264" w:lineRule="auto"/>
        <w:ind w:left="540"/>
        <w:jc w:val="both"/>
        <w:rPr>
          <w:b/>
        </w:rPr>
      </w:pPr>
      <w:r w:rsidRPr="004C6CB4">
        <w:rPr>
          <w:rFonts w:ascii="Times New Roman" w:hAnsi="Times New Roman"/>
          <w:b/>
        </w:rPr>
        <w:t>Vecný príspevok</w:t>
      </w:r>
      <w:r w:rsidR="00B20EAD" w:rsidRPr="004C6CB4">
        <w:rPr>
          <w:rFonts w:ascii="Times New Roman" w:hAnsi="Times New Roman"/>
          <w:b/>
        </w:rPr>
        <w:t xml:space="preserve"> </w:t>
      </w:r>
      <w:r w:rsidR="00B20EAD" w:rsidRPr="004C6CB4">
        <w:rPr>
          <w:rFonts w:ascii="Times New Roman" w:hAnsi="Times New Roman"/>
        </w:rPr>
        <w:t xml:space="preserve">– vecné plnenie </w:t>
      </w:r>
      <w:r w:rsidR="00515397" w:rsidRPr="004C6CB4">
        <w:rPr>
          <w:rFonts w:ascii="Times New Roman" w:hAnsi="Times New Roman"/>
        </w:rPr>
        <w:t xml:space="preserve">zrealizované Prijímateľom </w:t>
      </w:r>
      <w:r w:rsidR="00B20EAD" w:rsidRPr="004C6CB4">
        <w:rPr>
          <w:rFonts w:ascii="Times New Roman" w:hAnsi="Times New Roman"/>
        </w:rPr>
        <w:t xml:space="preserve">vo forme poskytnutia prác, tovarov, služieb, pozemkov a nehnuteľností, ktoré je oprávnené bez vykonania finančnej úhrady, a to za splnenia podmienok uvedených v článku 69 Všeobecného nariadenia; bližšie pravidlá pre oprávnenosť Vecných príspevkov vyplývajú z Metodického pokynu CKO č. 6 a Právnych dokumentov vydaných Poskytovateľom pre účel stanovenia metodiky využitia </w:t>
      </w:r>
      <w:r w:rsidR="004C1B3A" w:rsidRPr="004C6CB4">
        <w:rPr>
          <w:rFonts w:ascii="Times New Roman" w:hAnsi="Times New Roman"/>
        </w:rPr>
        <w:t>vecný</w:t>
      </w:r>
      <w:r w:rsidR="00B20EAD" w:rsidRPr="004C6CB4">
        <w:rPr>
          <w:rFonts w:ascii="Times New Roman" w:hAnsi="Times New Roman"/>
        </w:rPr>
        <w:t>ch príspevkov;</w:t>
      </w:r>
      <w:r w:rsidR="00070FC0" w:rsidRPr="004C6CB4">
        <w:rPr>
          <w:rFonts w:ascii="Times New Roman" w:hAnsi="Times New Roman"/>
        </w:rPr>
        <w:t xml:space="preserve"> hodnota Vecného príspevku sa stanovuje podľa metodiky Poskytovateľa pri dodržaní pravidiel vyplývajúcich z článku 69 Všeobecného nariadenia a ostatných dokumentov uvedených v tejto definícií;</w:t>
      </w:r>
    </w:p>
    <w:p w14:paraId="7A838252" w14:textId="788B75C3" w:rsidR="002F22D1" w:rsidRPr="004C6CB4" w:rsidRDefault="002F22D1" w:rsidP="004C6CB4">
      <w:pPr>
        <w:spacing w:before="120" w:line="264" w:lineRule="auto"/>
        <w:ind w:left="540"/>
        <w:jc w:val="both"/>
        <w:rPr>
          <w:b/>
        </w:rPr>
      </w:pPr>
      <w:r w:rsidRPr="004C6CB4">
        <w:rPr>
          <w:rFonts w:ascii="Times New Roman" w:hAnsi="Times New Roman"/>
          <w:b/>
        </w:rPr>
        <w:t xml:space="preserve">Verejné obstarávanie </w:t>
      </w:r>
      <w:r w:rsidRPr="004C6CB4">
        <w:rPr>
          <w:rFonts w:ascii="Times New Roman" w:hAnsi="Times New Roman"/>
        </w:rPr>
        <w:t>alebo</w:t>
      </w:r>
      <w:r w:rsidRPr="004C6CB4">
        <w:rPr>
          <w:rFonts w:ascii="Times New Roman" w:hAnsi="Times New Roman"/>
          <w:b/>
        </w:rPr>
        <w:t xml:space="preserve"> VO</w:t>
      </w:r>
      <w:r w:rsidRPr="004C6CB4">
        <w:rPr>
          <w:rFonts w:ascii="Times New Roman" w:hAnsi="Times New Roman"/>
        </w:rPr>
        <w:t xml:space="preserve"> – postupy obstarávania služieb, tovarov a stavebných prác v zmysle </w:t>
      </w:r>
      <w:ins w:id="52" w:author="Autor">
        <w:r w:rsidR="00C51325">
          <w:rPr>
            <w:rFonts w:ascii="Times New Roman" w:hAnsi="Times New Roman"/>
          </w:rPr>
          <w:t>z</w:t>
        </w:r>
      </w:ins>
      <w:del w:id="53" w:author="Autor">
        <w:r w:rsidR="00EE20F2" w:rsidRPr="004C6CB4" w:rsidDel="00C51325">
          <w:rPr>
            <w:rFonts w:ascii="Times New Roman" w:hAnsi="Times New Roman"/>
          </w:rPr>
          <w:delText>Z</w:delText>
        </w:r>
      </w:del>
      <w:r w:rsidR="00EE20F2" w:rsidRPr="004C6CB4">
        <w:rPr>
          <w:rFonts w:ascii="Times New Roman" w:hAnsi="Times New Roman"/>
        </w:rPr>
        <w:t>ákona o VO,</w:t>
      </w:r>
      <w:r w:rsidR="00932350" w:rsidRPr="004C6CB4">
        <w:rPr>
          <w:rFonts w:ascii="Times New Roman" w:hAnsi="Times New Roman"/>
        </w:rPr>
        <w:t xml:space="preserve"> </w:t>
      </w:r>
      <w:r w:rsidR="00343E84" w:rsidRPr="004C6CB4">
        <w:rPr>
          <w:rFonts w:ascii="Times New Roman" w:hAnsi="Times New Roman"/>
        </w:rPr>
        <w:t>alebo</w:t>
      </w:r>
      <w:r w:rsidR="00932350" w:rsidRPr="004C6CB4">
        <w:rPr>
          <w:rFonts w:ascii="Times New Roman" w:hAnsi="Times New Roman"/>
        </w:rPr>
        <w:t xml:space="preserve"> </w:t>
      </w:r>
      <w:r w:rsidR="00EE20F2" w:rsidRPr="004C6CB4">
        <w:rPr>
          <w:rFonts w:ascii="Times New Roman" w:hAnsi="Times New Roman"/>
        </w:rPr>
        <w:t xml:space="preserve">podľa zákona </w:t>
      </w:r>
      <w:r w:rsidRPr="004C6CB4">
        <w:rPr>
          <w:rFonts w:ascii="Times New Roman" w:hAnsi="Times New Roman"/>
        </w:rPr>
        <w:t>č. 25/2006 Z.</w:t>
      </w:r>
      <w:r w:rsidR="007C0E96" w:rsidRPr="004C6CB4">
        <w:rPr>
          <w:rFonts w:ascii="Times New Roman" w:hAnsi="Times New Roman"/>
        </w:rPr>
        <w:t xml:space="preserve"> </w:t>
      </w:r>
      <w:r w:rsidRPr="004C6CB4">
        <w:rPr>
          <w:rFonts w:ascii="Times New Roman" w:hAnsi="Times New Roman"/>
        </w:rPr>
        <w:t xml:space="preserve">z. o verejnom obstarávaní a o zmene a doplnení niektorých zákonov v znení neskorších predpisov </w:t>
      </w:r>
      <w:r w:rsidR="00EE20F2" w:rsidRPr="004C6CB4">
        <w:rPr>
          <w:rFonts w:ascii="Times New Roman" w:hAnsi="Times New Roman"/>
        </w:rPr>
        <w:t xml:space="preserve">s účinnosťou do 17.04.2016, </w:t>
      </w:r>
      <w:r w:rsidRPr="004C6CB4">
        <w:rPr>
          <w:rFonts w:ascii="Times New Roman" w:hAnsi="Times New Roman"/>
        </w:rPr>
        <w:t>v súvislosti s výberom Dodávateľa; ak sa v Zmluve o poskytnutí NFP uvádza pojem Verejné obstarávanie vo všeobecnom význame obstarávania služieb, tovarov a stavebných prác, t.j. bez ohľadu na konkrétne postupy obstarávania</w:t>
      </w:r>
      <w:r w:rsidR="005A515C" w:rsidRPr="004C6CB4">
        <w:rPr>
          <w:rFonts w:ascii="Times New Roman" w:hAnsi="Times New Roman"/>
        </w:rPr>
        <w:t xml:space="preserve"> podľa Zákona o VO</w:t>
      </w:r>
      <w:r w:rsidRPr="004C6CB4">
        <w:rPr>
          <w:rFonts w:ascii="Times New Roman" w:hAnsi="Times New Roman"/>
        </w:rPr>
        <w:t xml:space="preserve">, zahŕňa aj iné druhy obstarávania </w:t>
      </w:r>
      <w:r w:rsidR="005A515C" w:rsidRPr="004C6CB4">
        <w:rPr>
          <w:rFonts w:ascii="Times New Roman" w:hAnsi="Times New Roman"/>
        </w:rPr>
        <w:t xml:space="preserve">(výberu Dodávateľa) </w:t>
      </w:r>
      <w:r w:rsidRPr="004C6CB4">
        <w:rPr>
          <w:rFonts w:ascii="Times New Roman" w:hAnsi="Times New Roman"/>
        </w:rPr>
        <w:t xml:space="preserve">nespadajúce pod </w:t>
      </w:r>
      <w:r w:rsidR="005A515C" w:rsidRPr="004C6CB4">
        <w:rPr>
          <w:rFonts w:ascii="Times New Roman" w:hAnsi="Times New Roman"/>
        </w:rPr>
        <w:t xml:space="preserve">Zákon </w:t>
      </w:r>
      <w:r w:rsidRPr="004C6CB4">
        <w:rPr>
          <w:rFonts w:ascii="Times New Roman" w:hAnsi="Times New Roman"/>
        </w:rPr>
        <w:t>o VO, ak ich právny poriadok SR pre konkrétny prípad pripúšťa</w:t>
      </w:r>
      <w:r w:rsidR="00D678DD" w:rsidRPr="004C6CB4">
        <w:rPr>
          <w:rFonts w:ascii="Times New Roman" w:hAnsi="Times New Roman"/>
        </w:rPr>
        <w:t xml:space="preserve"> (napr.</w:t>
      </w:r>
      <w:r w:rsidR="006D1475" w:rsidRPr="004C6CB4">
        <w:rPr>
          <w:rFonts w:ascii="Times New Roman" w:hAnsi="Times New Roman"/>
        </w:rPr>
        <w:t xml:space="preserve"> </w:t>
      </w:r>
      <w:r w:rsidR="003069EA" w:rsidRPr="004C6CB4">
        <w:rPr>
          <w:rFonts w:ascii="Times New Roman" w:hAnsi="Times New Roman"/>
        </w:rPr>
        <w:t xml:space="preserve">zákazky podľa § 1 ods. 2 až 14 zákona o VO alebo </w:t>
      </w:r>
      <w:r w:rsidR="006D1475" w:rsidRPr="004C6CB4">
        <w:rPr>
          <w:rFonts w:ascii="Times New Roman" w:hAnsi="Times New Roman"/>
        </w:rPr>
        <w:t>zákazky</w:t>
      </w:r>
      <w:r w:rsidR="00BA4EC8" w:rsidRPr="004C6CB4">
        <w:rPr>
          <w:rFonts w:ascii="Times New Roman" w:hAnsi="Times New Roman"/>
        </w:rPr>
        <w:t xml:space="preserve"> vyhlásené osobou, ktorej verejný obstarávateľ poskytne 50% a menej finančných prostriedkov na dodanie tovaru, uskutočnenie stavebných prác a poskytnutie služieb z NFP</w:t>
      </w:r>
      <w:commentRangeStart w:id="54"/>
      <w:commentRangeEnd w:id="54"/>
      <w:r w:rsidR="00BA4EC8" w:rsidRPr="004C6CB4">
        <w:rPr>
          <w:rFonts w:ascii="Times New Roman" w:hAnsi="Times New Roman"/>
        </w:rPr>
        <w:commentReference w:id="54"/>
      </w:r>
      <w:r w:rsidR="00BA4EC8" w:rsidRPr="004C6CB4">
        <w:rPr>
          <w:rFonts w:ascii="Times New Roman" w:hAnsi="Times New Roman"/>
        </w:rPr>
        <w:t>)</w:t>
      </w:r>
      <w:r w:rsidRPr="004C6CB4">
        <w:rPr>
          <w:rFonts w:ascii="Times New Roman" w:hAnsi="Times New Roman"/>
        </w:rPr>
        <w:t>;</w:t>
      </w:r>
    </w:p>
    <w:p w14:paraId="222B8F15" w14:textId="7F608CFD" w:rsidR="002F22D1" w:rsidRPr="004C6CB4" w:rsidRDefault="002F22D1" w:rsidP="004C6CB4">
      <w:pPr>
        <w:spacing w:before="120" w:line="264" w:lineRule="auto"/>
        <w:ind w:left="540"/>
        <w:jc w:val="both"/>
        <w:rPr>
          <w:b/>
        </w:rPr>
      </w:pPr>
      <w:r w:rsidRPr="004C6CB4">
        <w:rPr>
          <w:rFonts w:ascii="Times New Roman" w:hAnsi="Times New Roman"/>
          <w:b/>
        </w:rPr>
        <w:lastRenderedPageBreak/>
        <w:t xml:space="preserve">Verejnoprávny subjekt </w:t>
      </w:r>
      <w:r w:rsidRPr="004C6CB4">
        <w:rPr>
          <w:rFonts w:ascii="Times New Roman" w:hAnsi="Times New Roman"/>
        </w:rPr>
        <w:t xml:space="preserve">– každý subjekt, ktorý sa riadi verejným právom v zmysle </w:t>
      </w:r>
      <w:r w:rsidR="000678BB" w:rsidRPr="004C6CB4">
        <w:rPr>
          <w:rFonts w:ascii="Times New Roman" w:hAnsi="Times New Roman"/>
        </w:rPr>
        <w:t>článku</w:t>
      </w:r>
      <w:r w:rsidRPr="004C6CB4">
        <w:rPr>
          <w:rFonts w:ascii="Times New Roman" w:hAnsi="Times New Roman"/>
        </w:rPr>
        <w:t xml:space="preserve"> </w:t>
      </w:r>
      <w:r w:rsidR="00D05217" w:rsidRPr="004C6CB4">
        <w:rPr>
          <w:rFonts w:ascii="Times New Roman" w:hAnsi="Times New Roman"/>
        </w:rPr>
        <w:t>2</w:t>
      </w:r>
      <w:r w:rsidRPr="004C6CB4">
        <w:rPr>
          <w:rFonts w:ascii="Times New Roman" w:hAnsi="Times New Roman"/>
        </w:rPr>
        <w:t xml:space="preserve"> ods</w:t>
      </w:r>
      <w:r w:rsidR="001D3560" w:rsidRPr="004C6CB4">
        <w:rPr>
          <w:rFonts w:ascii="Times New Roman" w:hAnsi="Times New Roman"/>
        </w:rPr>
        <w:t>ek</w:t>
      </w:r>
      <w:r w:rsidR="00D05217" w:rsidRPr="004C6CB4">
        <w:rPr>
          <w:rFonts w:ascii="Times New Roman" w:hAnsi="Times New Roman"/>
        </w:rPr>
        <w:t xml:space="preserve"> 1 bod 4 smernice Európskeho parlamentu a Rady (EÚ)  2014/24/EÚ z 26. februára 2014 o verejnom obstarávaní a o zrušení smernice č. 2004/18/ES v platnom znení  </w:t>
      </w:r>
      <w:r w:rsidRPr="004C6CB4">
        <w:rPr>
          <w:rFonts w:ascii="Times New Roman" w:hAnsi="Times New Roman"/>
        </w:rPr>
        <w:t xml:space="preserve">a každé európske zoskupenie územnej spolupráce zriadené v súlade s nariadením Európskeho parlamentu a Rady (EÚ) č. 1302/2013 </w:t>
      </w:r>
      <w:r w:rsidR="00156C07" w:rsidRPr="004C6CB4">
        <w:rPr>
          <w:rFonts w:ascii="Times New Roman" w:hAnsi="Times New Roman"/>
        </w:rPr>
        <w:t xml:space="preserve">zo 17. decembra 2013 v platnom znení </w:t>
      </w:r>
      <w:r w:rsidRPr="004C6CB4">
        <w:rPr>
          <w:rFonts w:ascii="Times New Roman" w:hAnsi="Times New Roman"/>
        </w:rPr>
        <w:t>alebo vzniknuté podľa zákona č. 90/2008 Z. z.</w:t>
      </w:r>
      <w:r w:rsidR="00924E42" w:rsidRPr="004C6CB4">
        <w:rPr>
          <w:rFonts w:ascii="Times New Roman" w:hAnsi="Times New Roman"/>
        </w:rPr>
        <w:t xml:space="preserve"> </w:t>
      </w:r>
      <w:r w:rsidR="00156C07" w:rsidRPr="004C6CB4">
        <w:rPr>
          <w:rFonts w:ascii="Times New Roman" w:hAnsi="Times New Roman"/>
        </w:rPr>
        <w:t xml:space="preserve">o európskom zoskupení územnej spolupráce a o doplnení zákona č. 540/2001 Z. z. o štátnej štatistike </w:t>
      </w:r>
      <w:r w:rsidR="00924E42" w:rsidRPr="004C6CB4">
        <w:rPr>
          <w:rFonts w:ascii="Times New Roman" w:hAnsi="Times New Roman"/>
        </w:rPr>
        <w:t>v znení neskorších prepisov</w:t>
      </w:r>
      <w:r w:rsidRPr="004C6CB4">
        <w:rPr>
          <w:rFonts w:ascii="Times New Roman" w:hAnsi="Times New Roman"/>
        </w:rPr>
        <w:t>, bez ohľadu na to, či sa európske zoskupenie územnej spolupráce považuje podľa právnych predpisov Slovenskej republiky za verejnoprávny subjekt alebo subjekt súkromného práva</w:t>
      </w:r>
      <w:r w:rsidR="00CF6859" w:rsidRPr="004C6CB4">
        <w:rPr>
          <w:rFonts w:ascii="Times New Roman" w:hAnsi="Times New Roman"/>
        </w:rPr>
        <w:t>;</w:t>
      </w:r>
      <w:r w:rsidRPr="004C6CB4">
        <w:rPr>
          <w:rFonts w:ascii="Times New Roman" w:hAnsi="Times New Roman"/>
          <w:b/>
        </w:rPr>
        <w:t xml:space="preserve"> </w:t>
      </w:r>
    </w:p>
    <w:p w14:paraId="7C1CE5E0" w14:textId="1ED40C22" w:rsidR="002F22D1" w:rsidRPr="004C6CB4" w:rsidRDefault="002F22D1" w:rsidP="004C6CB4">
      <w:pPr>
        <w:spacing w:before="120" w:line="264" w:lineRule="auto"/>
        <w:ind w:left="540"/>
        <w:jc w:val="both"/>
        <w:rPr>
          <w:b/>
        </w:rPr>
      </w:pPr>
      <w:r w:rsidRPr="004C6CB4">
        <w:rPr>
          <w:rFonts w:ascii="Times New Roman" w:hAnsi="Times New Roman"/>
          <w:b/>
        </w:rPr>
        <w:t xml:space="preserve">Vládny audit </w:t>
      </w:r>
      <w:r w:rsidRPr="004C6CB4">
        <w:rPr>
          <w:rFonts w:ascii="Times New Roman" w:hAnsi="Times New Roman"/>
        </w:rPr>
        <w:t>–</w:t>
      </w:r>
      <w:r w:rsidR="00924E42" w:rsidRPr="004C6CB4">
        <w:rPr>
          <w:rFonts w:ascii="Times New Roman" w:hAnsi="Times New Roman"/>
        </w:rPr>
        <w:t xml:space="preserve"> </w:t>
      </w:r>
      <w:r w:rsidR="00156C07" w:rsidRPr="004C6CB4">
        <w:rPr>
          <w:rFonts w:ascii="Times New Roman" w:hAnsi="Times New Roman"/>
        </w:rPr>
        <w:t>súhrn nezávislých, objektívnych, overovacích, hodnotiacich, uisťovacích a konzultačných činností zameraných na zdokonaľovanie riadiacich a kontrolných procesov vykonávaných podľa zákona č. 357/2015 Z. z. o finančnej kontrole a audite</w:t>
      </w:r>
      <w:r w:rsidR="00F61BB8" w:rsidRPr="004C6CB4">
        <w:rPr>
          <w:rFonts w:ascii="Times New Roman" w:hAnsi="Times New Roman"/>
        </w:rPr>
        <w:t> a iných aplikovateľných právnych pre</w:t>
      </w:r>
      <w:r w:rsidR="004C1B3A" w:rsidRPr="004C6CB4">
        <w:rPr>
          <w:rFonts w:ascii="Times New Roman" w:hAnsi="Times New Roman"/>
        </w:rPr>
        <w:t>d</w:t>
      </w:r>
      <w:r w:rsidR="00F61BB8" w:rsidRPr="004C6CB4">
        <w:rPr>
          <w:rFonts w:ascii="Times New Roman" w:hAnsi="Times New Roman"/>
        </w:rPr>
        <w:t>pisov</w:t>
      </w:r>
      <w:r w:rsidR="00156C07" w:rsidRPr="004C6CB4">
        <w:rPr>
          <w:rFonts w:ascii="Times New Roman" w:hAnsi="Times New Roman"/>
        </w:rPr>
        <w:t xml:space="preserve"> so zohľadnením medzinárodne uznávaných audítorských štandardov</w:t>
      </w:r>
      <w:r w:rsidRPr="004C6CB4">
        <w:rPr>
          <w:rFonts w:ascii="Times New Roman" w:hAnsi="Times New Roman"/>
        </w:rPr>
        <w:t>;</w:t>
      </w:r>
    </w:p>
    <w:p w14:paraId="5F36BDF6" w14:textId="4C91657E" w:rsidR="00C72A22" w:rsidRPr="004C6CB4" w:rsidRDefault="00C72A22" w:rsidP="004C6CB4">
      <w:pPr>
        <w:spacing w:before="120" w:line="264" w:lineRule="auto"/>
        <w:ind w:left="540"/>
        <w:jc w:val="both"/>
        <w:rPr>
          <w:b/>
        </w:rPr>
      </w:pPr>
      <w:commentRangeStart w:id="55"/>
      <w:r w:rsidRPr="004C6CB4">
        <w:rPr>
          <w:rFonts w:ascii="Times New Roman" w:hAnsi="Times New Roman"/>
          <w:b/>
        </w:rPr>
        <w:t xml:space="preserve">Výdavky vykazované zjednodušeným spôsobom vykazovania </w:t>
      </w:r>
      <w:commentRangeEnd w:id="55"/>
      <w:r w:rsidR="000A251F">
        <w:rPr>
          <w:rStyle w:val="Odkaznakomentr"/>
          <w:rFonts w:ascii="Times New Roman" w:eastAsia="Times New Roman" w:hAnsi="Times New Roman"/>
          <w:lang w:val="x-none" w:eastAsia="x-none"/>
        </w:rPr>
        <w:commentReference w:id="55"/>
      </w:r>
      <w:r w:rsidRPr="004C6CB4">
        <w:rPr>
          <w:rFonts w:ascii="Times New Roman" w:hAnsi="Times New Roman"/>
        </w:rPr>
        <w:t xml:space="preserve">– výdavky, ktorých forma je stanovená v článku </w:t>
      </w:r>
      <w:r w:rsidR="00067253" w:rsidRPr="004C6CB4">
        <w:rPr>
          <w:rFonts w:ascii="Times New Roman" w:hAnsi="Times New Roman"/>
        </w:rPr>
        <w:t xml:space="preserve">67 ods. 1 písm. b) až d) </w:t>
      </w:r>
      <w:r w:rsidRPr="004C6CB4">
        <w:rPr>
          <w:rFonts w:ascii="Times New Roman" w:hAnsi="Times New Roman"/>
        </w:rPr>
        <w:t>všeobecného nariadenia</w:t>
      </w:r>
      <w:r w:rsidR="00793F15" w:rsidRPr="004C6CB4">
        <w:rPr>
          <w:rFonts w:ascii="Times New Roman" w:hAnsi="Times New Roman"/>
        </w:rPr>
        <w:t xml:space="preserve"> a vo vzťahu ku ktorým podrobnejšie pravidlá ich uplatňovania vyplývajú z článkov 68, 68a a 68b všeobecného nariadenia</w:t>
      </w:r>
      <w:r w:rsidRPr="004C6CB4">
        <w:rPr>
          <w:rFonts w:ascii="Times New Roman" w:hAnsi="Times New Roman"/>
        </w:rPr>
        <w:t>. Na výdavky vykazované zjednodušeným spôsobom vykazovania sa neuplatňuje podmienka preukazovania ich vzniku;</w:t>
      </w:r>
    </w:p>
    <w:p w14:paraId="7BABCCFD" w14:textId="395C0144" w:rsidR="002F22D1" w:rsidRPr="004C6CB4" w:rsidRDefault="002F22D1" w:rsidP="004C6CB4">
      <w:pPr>
        <w:spacing w:before="120" w:line="264" w:lineRule="auto"/>
        <w:ind w:left="540"/>
        <w:jc w:val="both"/>
        <w:rPr>
          <w:b/>
        </w:rPr>
      </w:pPr>
      <w:r w:rsidRPr="004C6CB4">
        <w:rPr>
          <w:rFonts w:ascii="Times New Roman" w:hAnsi="Times New Roman"/>
          <w:b/>
        </w:rPr>
        <w:t xml:space="preserve">Výzva na predkladanie žiadostí </w:t>
      </w:r>
      <w:r w:rsidR="00167D7B" w:rsidRPr="004C6CB4">
        <w:rPr>
          <w:rFonts w:ascii="Times New Roman" w:hAnsi="Times New Roman"/>
          <w:b/>
        </w:rPr>
        <w:t xml:space="preserve">o poskytnutie nenávratného finančného príspevku </w:t>
      </w:r>
      <w:r w:rsidRPr="004C6CB4">
        <w:rPr>
          <w:rFonts w:ascii="Times New Roman" w:hAnsi="Times New Roman"/>
          <w:b/>
        </w:rPr>
        <w:t xml:space="preserve">alebo Výzva </w:t>
      </w:r>
      <w:r w:rsidRPr="004C6CB4">
        <w:rPr>
          <w:rFonts w:ascii="Times New Roman" w:hAnsi="Times New Roman"/>
        </w:rPr>
        <w:t xml:space="preserve">- východiskový metodický a odborný podklad zo strany Poskytovateľa, na základe </w:t>
      </w:r>
      <w:r w:rsidR="007A714C" w:rsidRPr="004C6CB4">
        <w:rPr>
          <w:rFonts w:ascii="Times New Roman" w:hAnsi="Times New Roman"/>
        </w:rPr>
        <w:t xml:space="preserve">ktorej </w:t>
      </w:r>
      <w:r w:rsidRPr="004C6CB4">
        <w:rPr>
          <w:rFonts w:ascii="Times New Roman" w:hAnsi="Times New Roman"/>
        </w:rPr>
        <w:t>Prijímateľ v postavení žiadateľa vypracoval a predložil žiadosť o NFP Poskytovateľovi</w:t>
      </w:r>
      <w:r w:rsidR="007A714C" w:rsidRPr="004C6CB4">
        <w:rPr>
          <w:rFonts w:ascii="Times New Roman" w:hAnsi="Times New Roman"/>
        </w:rPr>
        <w:t xml:space="preserve">; </w:t>
      </w:r>
      <w:r w:rsidRPr="004C6CB4">
        <w:rPr>
          <w:rFonts w:ascii="Times New Roman" w:hAnsi="Times New Roman"/>
        </w:rPr>
        <w:t xml:space="preserve">určujúcou </w:t>
      </w:r>
      <w:r w:rsidR="007A714C" w:rsidRPr="004C6CB4">
        <w:rPr>
          <w:rFonts w:ascii="Times New Roman" w:hAnsi="Times New Roman"/>
        </w:rPr>
        <w:t xml:space="preserve">Výzvou </w:t>
      </w:r>
      <w:r w:rsidRPr="004C6CB4">
        <w:rPr>
          <w:rFonts w:ascii="Times New Roman" w:hAnsi="Times New Roman"/>
        </w:rPr>
        <w:t xml:space="preserve">pre Zmluvné strany je </w:t>
      </w:r>
      <w:r w:rsidR="00143198" w:rsidRPr="004C6CB4">
        <w:rPr>
          <w:rFonts w:ascii="Times New Roman" w:hAnsi="Times New Roman"/>
        </w:rPr>
        <w:t>V</w:t>
      </w:r>
      <w:r w:rsidRPr="004C6CB4">
        <w:rPr>
          <w:rFonts w:ascii="Times New Roman" w:hAnsi="Times New Roman"/>
        </w:rPr>
        <w:t xml:space="preserve">ýzva, </w:t>
      </w:r>
      <w:r w:rsidR="00F441D8" w:rsidRPr="004C6CB4">
        <w:rPr>
          <w:rFonts w:ascii="Times New Roman" w:hAnsi="Times New Roman"/>
        </w:rPr>
        <w:t xml:space="preserve">ktorej kód je uvedený v </w:t>
      </w:r>
      <w:r w:rsidR="00924E42" w:rsidRPr="004C6CB4">
        <w:rPr>
          <w:rFonts w:ascii="Times New Roman" w:hAnsi="Times New Roman"/>
        </w:rPr>
        <w:t>článku 2 ods</w:t>
      </w:r>
      <w:r w:rsidR="001D3560" w:rsidRPr="004C6CB4">
        <w:rPr>
          <w:rFonts w:ascii="Times New Roman" w:hAnsi="Times New Roman"/>
        </w:rPr>
        <w:t>ek</w:t>
      </w:r>
      <w:r w:rsidR="00924E42" w:rsidRPr="004C6CB4">
        <w:rPr>
          <w:rFonts w:ascii="Times New Roman" w:hAnsi="Times New Roman"/>
        </w:rPr>
        <w:t xml:space="preserve"> 2.1 zmluvy</w:t>
      </w:r>
      <w:r w:rsidRPr="004C6CB4">
        <w:rPr>
          <w:rFonts w:ascii="Times New Roman" w:hAnsi="Times New Roman"/>
        </w:rPr>
        <w:t>;</w:t>
      </w:r>
      <w:r w:rsidR="007A714C" w:rsidRPr="004C6CB4">
        <w:rPr>
          <w:rFonts w:ascii="Times New Roman" w:hAnsi="Times New Roman"/>
        </w:rPr>
        <w:t xml:space="preserve"> Výzvou sa rozumie aj Vyzvanie, ak v článku 2 ods</w:t>
      </w:r>
      <w:r w:rsidR="001D3560" w:rsidRPr="004C6CB4">
        <w:rPr>
          <w:rFonts w:ascii="Times New Roman" w:hAnsi="Times New Roman"/>
        </w:rPr>
        <w:t>ek</w:t>
      </w:r>
      <w:r w:rsidR="007A714C" w:rsidRPr="004C6CB4">
        <w:rPr>
          <w:rFonts w:ascii="Times New Roman" w:hAnsi="Times New Roman"/>
        </w:rPr>
        <w:t xml:space="preserve"> 2.v prípade tzv. národných projektov nahrádza vyzvanie výzvu v zmysle § 26 ods</w:t>
      </w:r>
      <w:r w:rsidR="001D3560" w:rsidRPr="004C6CB4">
        <w:rPr>
          <w:rFonts w:ascii="Times New Roman" w:hAnsi="Times New Roman"/>
        </w:rPr>
        <w:t>ek</w:t>
      </w:r>
      <w:r w:rsidR="007A714C" w:rsidRPr="004C6CB4">
        <w:rPr>
          <w:rFonts w:ascii="Times New Roman" w:hAnsi="Times New Roman"/>
        </w:rPr>
        <w:t xml:space="preserve"> 3 Zákona o príspevku z EŠIF a v prípade projektov technickej pomoci v zmysle §28 ods</w:t>
      </w:r>
      <w:r w:rsidR="001D3560" w:rsidRPr="004C6CB4">
        <w:rPr>
          <w:rFonts w:ascii="Times New Roman" w:hAnsi="Times New Roman"/>
        </w:rPr>
        <w:t>ek</w:t>
      </w:r>
      <w:r w:rsidR="007A714C" w:rsidRPr="004C6CB4">
        <w:rPr>
          <w:rFonts w:ascii="Times New Roman" w:hAnsi="Times New Roman"/>
        </w:rPr>
        <w:t xml:space="preserve"> 1 Zákona o príspevku z EŠIF;</w:t>
      </w:r>
    </w:p>
    <w:p w14:paraId="08E4079D" w14:textId="6988CF38" w:rsidR="002F22D1" w:rsidRPr="004C6CB4" w:rsidRDefault="002F22D1" w:rsidP="004C6CB4">
      <w:pPr>
        <w:spacing w:before="120" w:line="264" w:lineRule="auto"/>
        <w:ind w:left="540"/>
        <w:jc w:val="both"/>
        <w:rPr>
          <w:b/>
        </w:rPr>
      </w:pPr>
      <w:r w:rsidRPr="004C6CB4">
        <w:rPr>
          <w:rFonts w:ascii="Times New Roman" w:hAnsi="Times New Roman"/>
          <w:b/>
        </w:rPr>
        <w:t xml:space="preserve">Začatie realizácie hlavných aktivít Projektu </w:t>
      </w:r>
      <w:r w:rsidRPr="004C6CB4">
        <w:rPr>
          <w:rFonts w:ascii="Times New Roman" w:hAnsi="Times New Roman"/>
        </w:rPr>
        <w:t xml:space="preserve">- nastane </w:t>
      </w:r>
      <w:r w:rsidR="004F65B0" w:rsidRPr="004C6CB4">
        <w:rPr>
          <w:rFonts w:ascii="Times New Roman" w:hAnsi="Times New Roman"/>
        </w:rPr>
        <w:t xml:space="preserve">v kalendárny deň, kedy došlo k </w:t>
      </w:r>
      <w:r w:rsidRPr="004C6CB4">
        <w:rPr>
          <w:rFonts w:ascii="Times New Roman" w:hAnsi="Times New Roman"/>
        </w:rPr>
        <w:t>začati</w:t>
      </w:r>
      <w:r w:rsidR="004F65B0" w:rsidRPr="004C6CB4">
        <w:rPr>
          <w:rFonts w:ascii="Times New Roman" w:hAnsi="Times New Roman"/>
        </w:rPr>
        <w:t>u</w:t>
      </w:r>
      <w:r w:rsidRPr="004C6CB4">
        <w:rPr>
          <w:rFonts w:ascii="Times New Roman" w:hAnsi="Times New Roman"/>
        </w:rPr>
        <w:t xml:space="preserve"> realizácie prvej hlavnej Aktivity Projektu, a to </w:t>
      </w:r>
      <w:r w:rsidR="004F65B0" w:rsidRPr="004C6CB4">
        <w:rPr>
          <w:rFonts w:ascii="Times New Roman" w:hAnsi="Times New Roman"/>
        </w:rPr>
        <w:t xml:space="preserve">kalendárnym </w:t>
      </w:r>
      <w:r w:rsidRPr="004C6CB4">
        <w:rPr>
          <w:rFonts w:ascii="Times New Roman" w:hAnsi="Times New Roman"/>
        </w:rPr>
        <w:t xml:space="preserve">dňom: </w:t>
      </w:r>
    </w:p>
    <w:p w14:paraId="2F04D5B2" w14:textId="77777777" w:rsidR="002F22D1" w:rsidRPr="000E3433" w:rsidRDefault="002F22D1" w:rsidP="004C6CB4">
      <w:pPr>
        <w:spacing w:before="120" w:after="0" w:line="264" w:lineRule="auto"/>
        <w:ind w:left="902"/>
      </w:pPr>
      <w:r w:rsidRPr="004C6CB4">
        <w:rPr>
          <w:rFonts w:ascii="Times New Roman" w:hAnsi="Times New Roman"/>
        </w:rPr>
        <w:t xml:space="preserve">(i) začatia stavebných prác na Projekte, alebo </w:t>
      </w:r>
    </w:p>
    <w:p w14:paraId="6786E853" w14:textId="64DC2D06" w:rsidR="002F22D1" w:rsidRPr="000E3433" w:rsidRDefault="002F22D1" w:rsidP="004C6CB4">
      <w:pPr>
        <w:spacing w:before="120" w:after="0" w:line="264" w:lineRule="auto"/>
        <w:ind w:left="902"/>
        <w:jc w:val="both"/>
      </w:pPr>
      <w:r w:rsidRPr="004C6CB4">
        <w:rPr>
          <w:rFonts w:ascii="Times New Roman" w:hAnsi="Times New Roman"/>
        </w:rPr>
        <w:t xml:space="preserve">(ii) vystavenia prvej písomnej objednávky </w:t>
      </w:r>
      <w:r w:rsidR="007E788B" w:rsidRPr="004C6CB4">
        <w:rPr>
          <w:rFonts w:ascii="Times New Roman" w:hAnsi="Times New Roman"/>
        </w:rPr>
        <w:t xml:space="preserve">o dodaní tovaru </w:t>
      </w:r>
      <w:r w:rsidRPr="004C6CB4">
        <w:rPr>
          <w:rFonts w:ascii="Times New Roman" w:hAnsi="Times New Roman"/>
        </w:rPr>
        <w:t xml:space="preserve">pre Dodávateľa, alebo nadobudnutím účinnosti prvej zmluvy </w:t>
      </w:r>
      <w:r w:rsidR="007E788B" w:rsidRPr="004C6CB4">
        <w:rPr>
          <w:rFonts w:ascii="Times New Roman" w:hAnsi="Times New Roman"/>
        </w:rPr>
        <w:t xml:space="preserve">o dodaní tovaru </w:t>
      </w:r>
      <w:r w:rsidRPr="004C6CB4">
        <w:rPr>
          <w:rFonts w:ascii="Times New Roman" w:hAnsi="Times New Roman"/>
        </w:rPr>
        <w:t>uzavretej s</w:t>
      </w:r>
      <w:r w:rsidR="0081694D" w:rsidRPr="004C6CB4">
        <w:rPr>
          <w:rFonts w:ascii="Times New Roman" w:hAnsi="Times New Roman"/>
        </w:rPr>
        <w:t> </w:t>
      </w:r>
      <w:r w:rsidRPr="004C6CB4">
        <w:rPr>
          <w:rFonts w:ascii="Times New Roman" w:hAnsi="Times New Roman"/>
        </w:rPr>
        <w:t xml:space="preserve">Dodávateľom, </w:t>
      </w:r>
      <w:r w:rsidR="004059ED" w:rsidRPr="004C6CB4">
        <w:rPr>
          <w:rFonts w:ascii="Times New Roman" w:hAnsi="Times New Roman"/>
        </w:rPr>
        <w:t>ak</w:t>
      </w:r>
      <w:r w:rsidRPr="004C6CB4">
        <w:rPr>
          <w:rFonts w:ascii="Times New Roman" w:hAnsi="Times New Roman"/>
        </w:rPr>
        <w:t xml:space="preserve"> </w:t>
      </w:r>
      <w:r w:rsidR="0081694D" w:rsidRPr="004C6CB4">
        <w:rPr>
          <w:rFonts w:ascii="Times New Roman" w:hAnsi="Times New Roman"/>
        </w:rPr>
        <w:t>príslušná zmluva</w:t>
      </w:r>
      <w:r w:rsidR="007E788B" w:rsidRPr="004C6CB4">
        <w:rPr>
          <w:rFonts w:ascii="Times New Roman" w:hAnsi="Times New Roman"/>
        </w:rPr>
        <w:t xml:space="preserve"> s Dodávateľom </w:t>
      </w:r>
      <w:r w:rsidR="0081694D" w:rsidRPr="004C6CB4">
        <w:rPr>
          <w:rFonts w:ascii="Times New Roman" w:hAnsi="Times New Roman"/>
        </w:rPr>
        <w:t xml:space="preserve">nepredpokladá vystavenie </w:t>
      </w:r>
      <w:r w:rsidR="007E788B" w:rsidRPr="004C6CB4">
        <w:rPr>
          <w:rFonts w:ascii="Times New Roman" w:hAnsi="Times New Roman"/>
        </w:rPr>
        <w:t xml:space="preserve">písomnej </w:t>
      </w:r>
      <w:r w:rsidR="0081694D" w:rsidRPr="004C6CB4">
        <w:rPr>
          <w:rFonts w:ascii="Times New Roman" w:hAnsi="Times New Roman"/>
        </w:rPr>
        <w:t>objednávky</w:t>
      </w:r>
      <w:r w:rsidR="007E788B" w:rsidRPr="004C6CB4">
        <w:rPr>
          <w:rFonts w:ascii="Times New Roman" w:hAnsi="Times New Roman"/>
        </w:rPr>
        <w:t>,</w:t>
      </w:r>
      <w:r w:rsidRPr="004C6CB4">
        <w:rPr>
          <w:rFonts w:ascii="Times New Roman" w:hAnsi="Times New Roman"/>
        </w:rPr>
        <w:t xml:space="preserve"> alebo</w:t>
      </w:r>
    </w:p>
    <w:p w14:paraId="3D8BB01D" w14:textId="77777777" w:rsidR="002F22D1" w:rsidRPr="000E3433" w:rsidRDefault="002F22D1" w:rsidP="004C6CB4">
      <w:pPr>
        <w:spacing w:before="120" w:after="0" w:line="264" w:lineRule="auto"/>
        <w:ind w:left="902"/>
        <w:jc w:val="both"/>
      </w:pPr>
      <w:r w:rsidRPr="004C6CB4">
        <w:rPr>
          <w:rFonts w:ascii="Times New Roman" w:hAnsi="Times New Roman"/>
        </w:rPr>
        <w:t>(iii) začatia poskytovania služieb týkajúcich sa Projektu, alebo</w:t>
      </w:r>
    </w:p>
    <w:p w14:paraId="32F01AF5" w14:textId="77777777" w:rsidR="002F22D1" w:rsidRPr="000E3433" w:rsidRDefault="002F22D1" w:rsidP="004C6CB4">
      <w:pPr>
        <w:spacing w:before="120" w:after="0" w:line="264" w:lineRule="auto"/>
        <w:ind w:left="902"/>
        <w:jc w:val="both"/>
      </w:pPr>
      <w:r w:rsidRPr="004C6CB4">
        <w:rPr>
          <w:rFonts w:ascii="Times New Roman" w:hAnsi="Times New Roman"/>
        </w:rPr>
        <w:t>(iv) začatím riešenia výskumnej a/alebo vývojovej úlohy v rámci Projektu, alebo</w:t>
      </w:r>
    </w:p>
    <w:p w14:paraId="4046FB5A" w14:textId="6DB82AA0" w:rsidR="002F22D1" w:rsidRPr="000E3433" w:rsidRDefault="002F22D1" w:rsidP="004C6CB4">
      <w:pPr>
        <w:spacing w:before="120" w:after="0" w:line="264" w:lineRule="auto"/>
        <w:ind w:left="902"/>
        <w:jc w:val="both"/>
      </w:pPr>
      <w:r w:rsidRPr="004C6CB4">
        <w:rPr>
          <w:rFonts w:ascii="Times New Roman" w:hAnsi="Times New Roman"/>
        </w:rPr>
        <w:t xml:space="preserve">(v) začatia realizácie inej </w:t>
      </w:r>
      <w:r w:rsidR="007E788B" w:rsidRPr="004C6CB4">
        <w:rPr>
          <w:rFonts w:ascii="Times New Roman" w:hAnsi="Times New Roman"/>
        </w:rPr>
        <w:t xml:space="preserve">činnosti v rámci </w:t>
      </w:r>
      <w:r w:rsidRPr="004C6CB4">
        <w:rPr>
          <w:rFonts w:ascii="Times New Roman" w:hAnsi="Times New Roman"/>
        </w:rPr>
        <w:t>prvej hlavnej Aktivity</w:t>
      </w:r>
      <w:r w:rsidR="007E788B" w:rsidRPr="004C6CB4">
        <w:rPr>
          <w:rFonts w:ascii="Times New Roman" w:hAnsi="Times New Roman"/>
        </w:rPr>
        <w:t xml:space="preserve"> v súlade s Výzvou</w:t>
      </w:r>
      <w:r w:rsidRPr="004C6CB4">
        <w:rPr>
          <w:rFonts w:ascii="Times New Roman" w:hAnsi="Times New Roman"/>
        </w:rPr>
        <w:t xml:space="preserve">, ktorú nemožno podradiť pod body (i) až (iv) a ktorá je ako hlavná </w:t>
      </w:r>
      <w:r w:rsidR="007E788B" w:rsidRPr="004C6CB4">
        <w:rPr>
          <w:rFonts w:ascii="Times New Roman" w:hAnsi="Times New Roman"/>
        </w:rPr>
        <w:t xml:space="preserve">Aktivita </w:t>
      </w:r>
      <w:r w:rsidRPr="004C6CB4">
        <w:rPr>
          <w:rFonts w:ascii="Times New Roman" w:hAnsi="Times New Roman"/>
        </w:rPr>
        <w:t xml:space="preserve">uvedená v Prílohe č. 2 Zmluvy o poskytnutí NFP, </w:t>
      </w:r>
    </w:p>
    <w:p w14:paraId="7E257712" w14:textId="77777777" w:rsidR="002F22D1" w:rsidRPr="000E3433" w:rsidRDefault="002F22D1" w:rsidP="004C6CB4">
      <w:pPr>
        <w:spacing w:before="120" w:after="0" w:line="264" w:lineRule="auto"/>
        <w:ind w:left="539"/>
        <w:jc w:val="both"/>
      </w:pPr>
      <w:r w:rsidRPr="004C6CB4">
        <w:rPr>
          <w:rFonts w:ascii="Times New Roman" w:hAnsi="Times New Roman"/>
        </w:rPr>
        <w:t>podľa toho, ktorá zo skutočností uvedených pod písm</w:t>
      </w:r>
      <w:r w:rsidR="000D0602" w:rsidRPr="004C6CB4">
        <w:rPr>
          <w:rFonts w:ascii="Times New Roman" w:hAnsi="Times New Roman"/>
        </w:rPr>
        <w:t>enami</w:t>
      </w:r>
      <w:r w:rsidRPr="004C6CB4">
        <w:rPr>
          <w:rFonts w:ascii="Times New Roman" w:hAnsi="Times New Roman"/>
        </w:rPr>
        <w:t xml:space="preserve">. (i) až (v) nastane ako prvá. </w:t>
      </w:r>
    </w:p>
    <w:p w14:paraId="7E55E366" w14:textId="77777777" w:rsidR="002F22D1" w:rsidRPr="000E3433" w:rsidRDefault="002F22D1" w:rsidP="004C6CB4">
      <w:pPr>
        <w:spacing w:before="120" w:after="0" w:line="264" w:lineRule="auto"/>
        <w:ind w:left="539"/>
        <w:jc w:val="both"/>
      </w:pPr>
      <w:r w:rsidRPr="004C6CB4">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0E3433" w:rsidRDefault="002F22D1" w:rsidP="004C6CB4">
      <w:pPr>
        <w:spacing w:before="120" w:after="0" w:line="264" w:lineRule="auto"/>
        <w:ind w:left="539"/>
        <w:jc w:val="both"/>
      </w:pPr>
      <w:r w:rsidRPr="004C6CB4">
        <w:rPr>
          <w:rFonts w:ascii="Times New Roman" w:hAnsi="Times New Roman"/>
        </w:rPr>
        <w:lastRenderedPageBreak/>
        <w:t>Začati</w:t>
      </w:r>
      <w:r w:rsidR="00B92B76" w:rsidRPr="004C6CB4">
        <w:rPr>
          <w:rFonts w:ascii="Times New Roman" w:hAnsi="Times New Roman"/>
        </w:rPr>
        <w:t>e</w:t>
      </w:r>
      <w:r w:rsidRPr="004C6CB4">
        <w:rPr>
          <w:rFonts w:ascii="Times New Roman" w:hAnsi="Times New Roman"/>
        </w:rPr>
        <w:t xml:space="preserve"> realizácie hlavných aktivít Projektu je </w:t>
      </w:r>
      <w:r w:rsidR="00B92B76" w:rsidRPr="004C6CB4">
        <w:rPr>
          <w:rFonts w:ascii="Times New Roman" w:hAnsi="Times New Roman"/>
        </w:rPr>
        <w:t xml:space="preserve">rozhodujúce </w:t>
      </w:r>
      <w:r w:rsidRPr="004C6CB4">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4C6CB4">
        <w:rPr>
          <w:rFonts w:ascii="Times New Roman" w:hAnsi="Times New Roman"/>
        </w:rPr>
        <w:t xml:space="preserve">Aktivít </w:t>
      </w:r>
      <w:r w:rsidRPr="004C6CB4">
        <w:rPr>
          <w:rFonts w:ascii="Times New Roman" w:hAnsi="Times New Roman"/>
        </w:rPr>
        <w:t>Projektu v zmysle definície Oprávnených výdavkov a časových podmienok oprávnenosti výdavkov na podporné Aktivity Projektu uvedených v článku 14 ods</w:t>
      </w:r>
      <w:r w:rsidR="001D3560" w:rsidRPr="004C6CB4">
        <w:rPr>
          <w:rFonts w:ascii="Times New Roman" w:hAnsi="Times New Roman"/>
        </w:rPr>
        <w:t xml:space="preserve">ek </w:t>
      </w:r>
      <w:r w:rsidRPr="004C6CB4">
        <w:rPr>
          <w:rFonts w:ascii="Times New Roman" w:hAnsi="Times New Roman"/>
        </w:rPr>
        <w:t>1 písm</w:t>
      </w:r>
      <w:r w:rsidR="000D0602" w:rsidRPr="004C6CB4">
        <w:rPr>
          <w:rFonts w:ascii="Times New Roman" w:hAnsi="Times New Roman"/>
        </w:rPr>
        <w:t>eno</w:t>
      </w:r>
      <w:r w:rsidRPr="004C6CB4">
        <w:rPr>
          <w:rFonts w:ascii="Times New Roman" w:hAnsi="Times New Roman"/>
        </w:rPr>
        <w:t xml:space="preserve"> b) VZP;</w:t>
      </w:r>
    </w:p>
    <w:p w14:paraId="1CA14817" w14:textId="77777777" w:rsidR="0095057C" w:rsidRPr="000E3433" w:rsidRDefault="00764BD1" w:rsidP="004C6CB4">
      <w:pPr>
        <w:spacing w:before="120" w:line="264" w:lineRule="auto"/>
        <w:ind w:left="540"/>
        <w:jc w:val="both"/>
      </w:pPr>
      <w:r w:rsidRPr="004C6CB4">
        <w:rPr>
          <w:rFonts w:ascii="Times New Roman" w:hAnsi="Times New Roman"/>
          <w:b/>
        </w:rPr>
        <w:t>Začatie Verejného obstarávania</w:t>
      </w:r>
      <w:r w:rsidR="009F1CF6" w:rsidRPr="004C6CB4">
        <w:rPr>
          <w:rFonts w:ascii="Times New Roman" w:hAnsi="Times New Roman"/>
          <w:b/>
        </w:rPr>
        <w:t>/</w:t>
      </w:r>
      <w:r w:rsidR="00430DD9" w:rsidRPr="004C6CB4">
        <w:rPr>
          <w:rFonts w:ascii="Times New Roman" w:hAnsi="Times New Roman"/>
          <w:b/>
        </w:rPr>
        <w:t>obstarávania</w:t>
      </w:r>
      <w:r w:rsidRPr="004C6CB4">
        <w:rPr>
          <w:rFonts w:ascii="Times New Roman" w:hAnsi="Times New Roman"/>
          <w:b/>
        </w:rPr>
        <w:t xml:space="preserve"> </w:t>
      </w:r>
      <w:r w:rsidRPr="004C6CB4">
        <w:rPr>
          <w:rFonts w:ascii="Times New Roman" w:hAnsi="Times New Roman"/>
        </w:rPr>
        <w:t>alebo</w:t>
      </w:r>
      <w:r w:rsidRPr="004C6CB4">
        <w:rPr>
          <w:rFonts w:ascii="Times New Roman" w:hAnsi="Times New Roman"/>
          <w:b/>
        </w:rPr>
        <w:t xml:space="preserve"> začatie VO </w:t>
      </w:r>
      <w:r w:rsidR="0095057C" w:rsidRPr="004C6CB4">
        <w:rPr>
          <w:rFonts w:ascii="Times New Roman" w:hAnsi="Times New Roman"/>
        </w:rPr>
        <w:t>–</w:t>
      </w:r>
      <w:r w:rsidRPr="004C6CB4">
        <w:rPr>
          <w:rFonts w:ascii="Times New Roman" w:hAnsi="Times New Roman"/>
        </w:rPr>
        <w:t xml:space="preserve"> </w:t>
      </w:r>
      <w:r w:rsidR="0095057C" w:rsidRPr="004C6CB4">
        <w:rPr>
          <w:rFonts w:ascii="Times New Roman" w:hAnsi="Times New Roman"/>
        </w:rPr>
        <w:t xml:space="preserve">nastane </w:t>
      </w:r>
      <w:r w:rsidR="00DA757F" w:rsidRPr="004C6CB4">
        <w:rPr>
          <w:rFonts w:ascii="Times New Roman" w:hAnsi="Times New Roman"/>
        </w:rPr>
        <w:t xml:space="preserve">vo vzťahu ku konkrétnemu Verejnému obstarávaniu </w:t>
      </w:r>
      <w:r w:rsidR="0095057C" w:rsidRPr="004C6CB4">
        <w:rPr>
          <w:rFonts w:ascii="Times New Roman" w:hAnsi="Times New Roman"/>
        </w:rPr>
        <w:t xml:space="preserve">uskutočnením prvého z nasledovných úkonov: </w:t>
      </w:r>
    </w:p>
    <w:p w14:paraId="72575E17" w14:textId="408CA9C6" w:rsidR="0095057C" w:rsidRPr="000E3433" w:rsidRDefault="00764BD1" w:rsidP="004C6CB4">
      <w:pPr>
        <w:pStyle w:val="Odsekzoznamu"/>
        <w:numPr>
          <w:ilvl w:val="0"/>
          <w:numId w:val="63"/>
        </w:numPr>
        <w:spacing w:before="120" w:line="264" w:lineRule="auto"/>
        <w:ind w:left="993" w:hanging="426"/>
      </w:pPr>
      <w:commentRangeStart w:id="56"/>
      <w:r w:rsidRPr="004C6CB4">
        <w:rPr>
          <w:sz w:val="22"/>
          <w:szCs w:val="22"/>
        </w:rPr>
        <w:t xml:space="preserve">predloženie dokumentácie k VO na výkon </w:t>
      </w:r>
      <w:r w:rsidR="00161C93" w:rsidRPr="004C6CB4">
        <w:rPr>
          <w:sz w:val="22"/>
          <w:szCs w:val="22"/>
        </w:rPr>
        <w:t xml:space="preserve">prvej </w:t>
      </w:r>
      <w:r w:rsidRPr="004C6CB4">
        <w:rPr>
          <w:sz w:val="22"/>
          <w:szCs w:val="22"/>
        </w:rPr>
        <w:t>ex</w:t>
      </w:r>
      <w:ins w:id="57" w:author="Autor">
        <w:r w:rsidR="00F71CCE">
          <w:rPr>
            <w:sz w:val="22"/>
            <w:szCs w:val="22"/>
          </w:rPr>
          <w:t xml:space="preserve"> </w:t>
        </w:r>
      </w:ins>
      <w:del w:id="58" w:author="Autor">
        <w:r w:rsidRPr="004C6CB4" w:rsidDel="00F71CCE">
          <w:rPr>
            <w:sz w:val="22"/>
            <w:szCs w:val="22"/>
          </w:rPr>
          <w:delText>-</w:delText>
        </w:r>
      </w:del>
      <w:r w:rsidRPr="004C6CB4">
        <w:rPr>
          <w:sz w:val="22"/>
          <w:szCs w:val="22"/>
        </w:rPr>
        <w:t xml:space="preserve">ante kontroly, ak je takáto kontrola vzhľadom na charakter zákazky povinná, </w:t>
      </w:r>
      <w:r w:rsidR="0095057C" w:rsidRPr="004C6CB4">
        <w:rPr>
          <w:sz w:val="22"/>
          <w:szCs w:val="22"/>
        </w:rPr>
        <w:t>alebo</w:t>
      </w:r>
      <w:commentRangeEnd w:id="56"/>
      <w:r w:rsidR="00335ACA" w:rsidRPr="004C6CB4">
        <w:rPr>
          <w:rStyle w:val="Odkaznakomentr"/>
          <w:sz w:val="22"/>
          <w:szCs w:val="22"/>
          <w:lang w:val="x-none" w:eastAsia="x-none"/>
        </w:rPr>
        <w:commentReference w:id="56"/>
      </w:r>
      <w:r w:rsidR="0095057C" w:rsidRPr="004C6CB4">
        <w:rPr>
          <w:sz w:val="22"/>
          <w:szCs w:val="22"/>
        </w:rPr>
        <w:t xml:space="preserve"> </w:t>
      </w:r>
    </w:p>
    <w:p w14:paraId="1CC179FD" w14:textId="43F2D9D9" w:rsidR="0095057C" w:rsidRPr="000E3433" w:rsidRDefault="00764BD1" w:rsidP="004C6CB4">
      <w:pPr>
        <w:pStyle w:val="Odsekzoznamu"/>
        <w:numPr>
          <w:ilvl w:val="0"/>
          <w:numId w:val="63"/>
        </w:numPr>
        <w:spacing w:before="120" w:line="264" w:lineRule="auto"/>
        <w:ind w:left="993" w:hanging="426"/>
      </w:pPr>
      <w:r w:rsidRPr="004C6CB4">
        <w:rPr>
          <w:sz w:val="22"/>
          <w:szCs w:val="22"/>
        </w:rPr>
        <w:t xml:space="preserve">pri Verejných obstarávaniach, kde nie je povinne vykonávaná </w:t>
      </w:r>
      <w:r w:rsidR="00161C93" w:rsidRPr="004C6CB4">
        <w:rPr>
          <w:sz w:val="22"/>
          <w:szCs w:val="22"/>
        </w:rPr>
        <w:t xml:space="preserve">prvá </w:t>
      </w:r>
      <w:r w:rsidRPr="004C6CB4">
        <w:rPr>
          <w:sz w:val="22"/>
          <w:szCs w:val="22"/>
        </w:rPr>
        <w:t>ex</w:t>
      </w:r>
      <w:ins w:id="59" w:author="Autor">
        <w:r w:rsidR="00F71CCE">
          <w:rPr>
            <w:sz w:val="22"/>
            <w:szCs w:val="22"/>
          </w:rPr>
          <w:t xml:space="preserve"> </w:t>
        </w:r>
      </w:ins>
      <w:del w:id="60" w:author="Autor">
        <w:r w:rsidRPr="004C6CB4" w:rsidDel="00F71CCE">
          <w:rPr>
            <w:sz w:val="22"/>
            <w:szCs w:val="22"/>
          </w:rPr>
          <w:delText>-</w:delText>
        </w:r>
      </w:del>
      <w:r w:rsidRPr="004C6CB4">
        <w:rPr>
          <w:sz w:val="22"/>
          <w:szCs w:val="22"/>
        </w:rPr>
        <w:t>ante kontrola sa za začatie Verejného obstarávania považuje</w:t>
      </w:r>
      <w:r w:rsidR="0095057C" w:rsidRPr="004C6CB4">
        <w:rPr>
          <w:sz w:val="22"/>
          <w:szCs w:val="22"/>
        </w:rPr>
        <w:t xml:space="preserve">: </w:t>
      </w:r>
    </w:p>
    <w:p w14:paraId="4571AC76" w14:textId="1E707B77" w:rsidR="0095057C" w:rsidRPr="000E3433" w:rsidRDefault="00764BD1" w:rsidP="004C6CB4">
      <w:pPr>
        <w:pStyle w:val="Odsekzoznamu"/>
        <w:numPr>
          <w:ilvl w:val="3"/>
          <w:numId w:val="61"/>
        </w:numPr>
        <w:spacing w:before="120" w:line="264" w:lineRule="auto"/>
        <w:ind w:hanging="530"/>
      </w:pPr>
      <w:r w:rsidRPr="004C6CB4">
        <w:rPr>
          <w:sz w:val="22"/>
        </w:rPr>
        <w:t xml:space="preserve">odoslanie oznámenia o vyhlásení Verejného obstarávania, </w:t>
      </w:r>
      <w:r w:rsidR="00DA757F" w:rsidRPr="004C6CB4">
        <w:rPr>
          <w:sz w:val="22"/>
        </w:rPr>
        <w:t>alebo</w:t>
      </w:r>
    </w:p>
    <w:p w14:paraId="34F204A2" w14:textId="4D482819" w:rsidR="0095057C" w:rsidRPr="000E3433" w:rsidRDefault="00DA757F" w:rsidP="004C6CB4">
      <w:pPr>
        <w:pStyle w:val="Odsekzoznamu"/>
        <w:numPr>
          <w:ilvl w:val="3"/>
          <w:numId w:val="61"/>
        </w:numPr>
        <w:spacing w:before="120" w:line="264" w:lineRule="auto"/>
        <w:ind w:hanging="530"/>
      </w:pPr>
      <w:r w:rsidRPr="004C6CB4">
        <w:rPr>
          <w:sz w:val="22"/>
        </w:rPr>
        <w:t xml:space="preserve">odoslanie </w:t>
      </w:r>
      <w:r w:rsidR="00764BD1" w:rsidRPr="004C6CB4">
        <w:rPr>
          <w:sz w:val="22"/>
        </w:rPr>
        <w:t xml:space="preserve">oznámenia použitého ako výzva na súťaž alebo </w:t>
      </w:r>
      <w:r w:rsidR="00E96899" w:rsidRPr="004C6CB4">
        <w:rPr>
          <w:sz w:val="22"/>
        </w:rPr>
        <w:t xml:space="preserve">výzvy </w:t>
      </w:r>
      <w:r w:rsidR="00764BD1" w:rsidRPr="004C6CB4">
        <w:rPr>
          <w:sz w:val="22"/>
        </w:rPr>
        <w:t>na predkladanie ponúk na zverejnenie</w:t>
      </w:r>
      <w:r w:rsidR="009F1CF6" w:rsidRPr="004C6CB4">
        <w:rPr>
          <w:sz w:val="22"/>
        </w:rPr>
        <w:t xml:space="preserve">, alebo </w:t>
      </w:r>
    </w:p>
    <w:p w14:paraId="35C5D92B" w14:textId="77777777" w:rsidR="00E96899" w:rsidRPr="000E3433" w:rsidRDefault="009F1CF6" w:rsidP="004C6CB4">
      <w:pPr>
        <w:pStyle w:val="Odsekzoznamu"/>
        <w:numPr>
          <w:ilvl w:val="3"/>
          <w:numId w:val="61"/>
        </w:numPr>
        <w:spacing w:before="120" w:line="264" w:lineRule="auto"/>
        <w:ind w:hanging="530"/>
      </w:pPr>
      <w:r w:rsidRPr="004C6CB4">
        <w:rPr>
          <w:sz w:val="22"/>
        </w:rPr>
        <w:t>spustenie procesu zadávania zákazky v rámci elektronického trhoviska</w:t>
      </w:r>
      <w:r w:rsidR="00E96899" w:rsidRPr="004C6CB4">
        <w:rPr>
          <w:sz w:val="22"/>
        </w:rPr>
        <w:t xml:space="preserve"> alebo</w:t>
      </w:r>
    </w:p>
    <w:p w14:paraId="43A8858E" w14:textId="7D483220" w:rsidR="00764BD1" w:rsidRPr="000E3433" w:rsidRDefault="00E96899" w:rsidP="004C6CB4">
      <w:pPr>
        <w:pStyle w:val="Odsekzoznamu"/>
        <w:numPr>
          <w:ilvl w:val="3"/>
          <w:numId w:val="61"/>
        </w:numPr>
        <w:spacing w:before="120" w:line="264" w:lineRule="auto"/>
        <w:ind w:hanging="530"/>
      </w:pPr>
      <w:r w:rsidRPr="004C6CB4">
        <w:rPr>
          <w:sz w:val="22"/>
        </w:rPr>
        <w:t>odoslanie výzvy na predkladanie ponúk vybraným záujemcom</w:t>
      </w:r>
      <w:r w:rsidR="00764BD1" w:rsidRPr="004C6CB4">
        <w:rPr>
          <w:sz w:val="22"/>
        </w:rPr>
        <w:t>;</w:t>
      </w:r>
    </w:p>
    <w:p w14:paraId="33187619" w14:textId="2C3A45FC" w:rsidR="002F22D1" w:rsidRPr="004C6CB4" w:rsidRDefault="002F22D1" w:rsidP="004C6CB4">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xml:space="preserve">- zákon č. </w:t>
      </w:r>
      <w:r w:rsidR="00FA48DE" w:rsidRPr="004C6CB4">
        <w:rPr>
          <w:rFonts w:ascii="Times New Roman" w:hAnsi="Times New Roman"/>
        </w:rPr>
        <w:t>357</w:t>
      </w:r>
      <w:r w:rsidRPr="004C6CB4">
        <w:rPr>
          <w:rFonts w:ascii="Times New Roman" w:hAnsi="Times New Roman"/>
        </w:rPr>
        <w:t>/201</w:t>
      </w:r>
      <w:r w:rsidR="00FA48DE" w:rsidRPr="004C6CB4">
        <w:rPr>
          <w:rFonts w:ascii="Times New Roman" w:hAnsi="Times New Roman"/>
        </w:rPr>
        <w:t>5</w:t>
      </w:r>
      <w:r w:rsidRPr="004C6CB4">
        <w:rPr>
          <w:rFonts w:ascii="Times New Roman" w:hAnsi="Times New Roman"/>
        </w:rPr>
        <w:t xml:space="preserve"> Z. z. o finančnej kontrole a audite a o zmene a doplnení niektorých zákonov</w:t>
      </w:r>
      <w:r w:rsidR="00414023" w:rsidRPr="004C6CB4">
        <w:rPr>
          <w:rFonts w:ascii="Times New Roman" w:hAnsi="Times New Roman"/>
        </w:rPr>
        <w:t xml:space="preserve"> </w:t>
      </w:r>
      <w:r w:rsidR="00565874" w:rsidRPr="004C6CB4">
        <w:rPr>
          <w:rFonts w:ascii="Times New Roman" w:hAnsi="Times New Roman"/>
        </w:rPr>
        <w:t xml:space="preserve">v </w:t>
      </w:r>
      <w:r w:rsidR="0087641F" w:rsidRPr="004C6CB4">
        <w:rPr>
          <w:rFonts w:ascii="Times New Roman" w:hAnsi="Times New Roman"/>
        </w:rPr>
        <w:t>znení neskorších predpisov</w:t>
      </w:r>
      <w:r w:rsidRPr="004C6CB4">
        <w:rPr>
          <w:rFonts w:ascii="Times New Roman" w:hAnsi="Times New Roman"/>
        </w:rPr>
        <w:t>;</w:t>
      </w:r>
    </w:p>
    <w:p w14:paraId="4C776AEF" w14:textId="77777777" w:rsidR="007A714C" w:rsidRPr="004C6CB4" w:rsidRDefault="002F22D1" w:rsidP="004C6CB4">
      <w:pPr>
        <w:spacing w:before="120" w:line="264" w:lineRule="auto"/>
        <w:ind w:left="540"/>
        <w:jc w:val="both"/>
        <w:rPr>
          <w:b/>
        </w:rPr>
      </w:pPr>
      <w:r w:rsidRPr="004C6CB4">
        <w:rPr>
          <w:rFonts w:ascii="Times New Roman" w:hAnsi="Times New Roman"/>
          <w:b/>
        </w:rPr>
        <w:t xml:space="preserve">Zákon o verejnom obstarávaní alebo zákon o VO </w:t>
      </w:r>
      <w:r w:rsidRPr="004C6CB4">
        <w:rPr>
          <w:rFonts w:ascii="Times New Roman" w:hAnsi="Times New Roman"/>
        </w:rPr>
        <w:t xml:space="preserve">– </w:t>
      </w:r>
      <w:r w:rsidR="007A714C" w:rsidRPr="004C6CB4">
        <w:rPr>
          <w:rFonts w:ascii="Times New Roman" w:hAnsi="Times New Roman"/>
        </w:rPr>
        <w:t>zákon č. 343/2015 Z.</w:t>
      </w:r>
      <w:r w:rsidR="00161C93" w:rsidRPr="004C6CB4">
        <w:rPr>
          <w:rFonts w:ascii="Times New Roman" w:hAnsi="Times New Roman"/>
        </w:rPr>
        <w:t xml:space="preserve"> </w:t>
      </w:r>
      <w:r w:rsidR="007A714C" w:rsidRPr="004C6CB4">
        <w:rPr>
          <w:rFonts w:ascii="Times New Roman" w:hAnsi="Times New Roman"/>
        </w:rPr>
        <w:t xml:space="preserve">z. </w:t>
      </w:r>
      <w:r w:rsidR="005E6C80" w:rsidRPr="004C6CB4">
        <w:rPr>
          <w:rFonts w:ascii="Times New Roman" w:hAnsi="Times New Roman"/>
        </w:rPr>
        <w:t>o verejnom obstarávaní a o zmene a doplnení niektorých zákonov</w:t>
      </w:r>
      <w:r w:rsidR="00161C93" w:rsidRPr="004C6CB4">
        <w:rPr>
          <w:rFonts w:ascii="Times New Roman" w:hAnsi="Times New Roman"/>
        </w:rPr>
        <w:t xml:space="preserve"> v znení neskorších predpisov</w:t>
      </w:r>
      <w:r w:rsidR="007A714C" w:rsidRPr="004C6CB4">
        <w:rPr>
          <w:rFonts w:ascii="Times New Roman" w:hAnsi="Times New Roman"/>
        </w:rPr>
        <w:t>;</w:t>
      </w:r>
    </w:p>
    <w:p w14:paraId="1C4E221A" w14:textId="77777777" w:rsidR="007A714C" w:rsidRPr="004C6CB4" w:rsidRDefault="007A714C" w:rsidP="004C6CB4">
      <w:pPr>
        <w:spacing w:before="120" w:line="264" w:lineRule="auto"/>
        <w:ind w:left="540"/>
        <w:jc w:val="both"/>
        <w:rPr>
          <w:b/>
        </w:rPr>
      </w:pPr>
      <w:r w:rsidRPr="004C6CB4">
        <w:rPr>
          <w:rFonts w:ascii="Times New Roman" w:hAnsi="Times New Roman"/>
          <w:b/>
        </w:rPr>
        <w:t>Zákon č. 25/2006 Z. z.</w:t>
      </w:r>
      <w:r w:rsidRPr="004C6CB4">
        <w:rPr>
          <w:rFonts w:ascii="Times New Roman" w:hAnsi="Times New Roman"/>
        </w:rPr>
        <w:t xml:space="preserve"> – zákon č. 25/2006 Z. z. o verejnom obstarávaní  a o zmene a doplnení niektorých zákonov v znení neskorších predpisov (účinný do 17.04.2016);</w:t>
      </w:r>
    </w:p>
    <w:p w14:paraId="7C7EF9A9" w14:textId="77777777" w:rsidR="00291178" w:rsidRPr="00307126" w:rsidRDefault="00291178" w:rsidP="00291178">
      <w:pPr>
        <w:spacing w:before="120"/>
        <w:ind w:left="540"/>
        <w:jc w:val="both"/>
        <w:rPr>
          <w:rFonts w:ascii="Times New Roman" w:hAnsi="Times New Roman"/>
        </w:rPr>
      </w:pPr>
      <w:commentRangeStart w:id="61"/>
      <w:commentRangeStart w:id="62"/>
      <w:r w:rsidRPr="00307126">
        <w:rPr>
          <w:rFonts w:ascii="Times New Roman" w:hAnsi="Times New Roman"/>
          <w:b/>
        </w:rPr>
        <w:t xml:space="preserve">Zmena podmienok pre projekty generujúce príjmy - </w:t>
      </w:r>
      <w:r w:rsidRPr="00307126">
        <w:rPr>
          <w:rFonts w:ascii="Times New Roman" w:hAnsi="Times New Roman"/>
        </w:rPr>
        <w:t xml:space="preserve">zmena, ktorá nastáva v prípade: </w:t>
      </w:r>
    </w:p>
    <w:p w14:paraId="2E3CCDC5"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ak určité zdroje príjmov neboli zohľadnené pri výpočte finančnej medzery pri predložení žiadosti o NFP alebo nové zdroje príjmov sa objavili počas monitorovania čistých príjmov na základe monitorovacích správ alebo</w:t>
      </w:r>
    </w:p>
    <w:p w14:paraId="6DAEBE54"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dochádza k zmenám v tarifnej politike;</w:t>
      </w:r>
    </w:p>
    <w:commentRangeEnd w:id="61"/>
    <w:commentRangeEnd w:id="62"/>
    <w:p w14:paraId="63C88C75" w14:textId="705A60DE" w:rsidR="00BA0F6E" w:rsidRPr="00307126" w:rsidRDefault="00291178" w:rsidP="00070919">
      <w:pPr>
        <w:spacing w:before="120" w:after="0" w:line="264" w:lineRule="auto"/>
        <w:ind w:left="567"/>
        <w:jc w:val="both"/>
        <w:rPr>
          <w:rFonts w:ascii="Times New Roman" w:hAnsi="Times New Roman"/>
          <w:bCs/>
        </w:rPr>
      </w:pPr>
      <w:r>
        <w:rPr>
          <w:rStyle w:val="Odkaznakomentr"/>
          <w:rFonts w:ascii="Times New Roman" w:eastAsia="Times New Roman" w:hAnsi="Times New Roman"/>
          <w:lang w:val="x-none" w:eastAsia="x-none"/>
        </w:rPr>
        <w:commentReference w:id="61"/>
      </w:r>
      <w:r w:rsidRPr="00067253">
        <w:rPr>
          <w:rStyle w:val="Odkaznakomentr"/>
          <w:rFonts w:ascii="Times New Roman" w:hAnsi="Times New Roman"/>
          <w:sz w:val="22"/>
          <w:lang w:val="x-none"/>
        </w:rPr>
        <w:commentReference w:id="62"/>
      </w:r>
      <w:r w:rsidR="00BA0F6E" w:rsidRPr="00307126">
        <w:rPr>
          <w:rFonts w:ascii="Times New Roman" w:hAnsi="Times New Roman"/>
          <w:b/>
          <w:bCs/>
        </w:rPr>
        <w:t>Zmluva o úvere</w:t>
      </w:r>
      <w:r w:rsidR="00BA0F6E"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8F58068"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za účelom zaplatenia pohľadávok inej banky zo zmluvy uzatvorenej medzi Prijímateľom a takouto inou bankou, na základe ktorej iná banka poskytla Prijímateľovi úver v rozsahu a na účel podľa odrážky vyššie</w:t>
      </w:r>
      <w:r w:rsidR="00825192">
        <w:rPr>
          <w:rFonts w:ascii="Times New Roman" w:hAnsi="Times New Roman"/>
          <w:bCs/>
        </w:rPr>
        <w:t>;</w:t>
      </w:r>
      <w:r w:rsidRPr="00307126">
        <w:rPr>
          <w:rFonts w:ascii="Times New Roman" w:hAnsi="Times New Roman"/>
          <w:bCs/>
        </w:rPr>
        <w:t xml:space="preserv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w:t>
      </w:r>
      <w:r w:rsidRPr="00307126">
        <w:rPr>
          <w:rFonts w:ascii="Times New Roman" w:hAnsi="Times New Roman"/>
        </w:rPr>
        <w:lastRenderedPageBreak/>
        <w:t>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791B8A3B"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ŽoP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w:t>
      </w:r>
      <w:commentRangeStart w:id="63"/>
      <w:r w:rsidR="00156C07" w:rsidRPr="00307126">
        <w:rPr>
          <w:rFonts w:ascii="Times New Roman" w:hAnsi="Times New Roman"/>
        </w:rPr>
        <w:t>a zdroja pro-rata</w:t>
      </w:r>
      <w:commentRangeEnd w:id="63"/>
      <w:r w:rsidR="00E47083">
        <w:rPr>
          <w:rStyle w:val="Odkaznakomentr"/>
          <w:rFonts w:ascii="Times New Roman" w:eastAsia="Times New Roman" w:hAnsi="Times New Roman"/>
          <w:lang w:val="x-none" w:eastAsia="x-none"/>
        </w:rPr>
        <w:commentReference w:id="63"/>
      </w:r>
      <w:r w:rsidR="00156C07" w:rsidRPr="00307126">
        <w:rPr>
          <w:rFonts w:ascii="Times New Roman" w:hAnsi="Times New Roman"/>
        </w:rPr>
        <w:t xml:space="preserve">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397C11B0"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ŽoV</w:t>
      </w:r>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vysporiadať finančné vzťahy </w:t>
      </w:r>
      <w:r w:rsidR="00E47083">
        <w:rPr>
          <w:rFonts w:ascii="Times New Roman" w:hAnsi="Times New Roman"/>
        </w:rPr>
        <w:t>v súlade s článkom 10 VZP.</w:t>
      </w:r>
    </w:p>
    <w:p w14:paraId="318D7A83" w14:textId="77777777" w:rsidR="00107570" w:rsidRPr="00307126" w:rsidRDefault="00107570" w:rsidP="00E87A79">
      <w:pPr>
        <w:pStyle w:val="Nadpis3"/>
      </w:pPr>
      <w:r w:rsidRPr="00307126">
        <w:t xml:space="preserve">Článok 2 </w:t>
      </w:r>
      <w:r w:rsidRPr="00307126">
        <w:tab/>
        <w:t>VŠEOBECNÉ POVINNOSTI</w:t>
      </w:r>
      <w:r w:rsidR="00B06E6F" w:rsidRPr="00307126">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77777777"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lastRenderedPageBreak/>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7777777"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commentRangeStart w:id="64"/>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C1199A" w:rsidRPr="00307126">
        <w:rPr>
          <w:rFonts w:ascii="Times New Roman" w:hAnsi="Times New Roman"/>
          <w:bCs/>
        </w:rPr>
        <w:t xml:space="preserve"> období </w:t>
      </w:r>
      <w:commentRangeStart w:id="65"/>
      <w:r w:rsidR="00C1199A" w:rsidRPr="00307126">
        <w:rPr>
          <w:rFonts w:ascii="Times New Roman" w:hAnsi="Times New Roman"/>
          <w:bCs/>
        </w:rPr>
        <w:t>piatich</w:t>
      </w:r>
      <w:r w:rsidR="00D83EF8" w:rsidRPr="00307126">
        <w:rPr>
          <w:rFonts w:ascii="Times New Roman" w:hAnsi="Times New Roman"/>
          <w:bCs/>
        </w:rPr>
        <w:t xml:space="preserve"> </w:t>
      </w:r>
      <w:r w:rsidR="00107570" w:rsidRPr="00307126">
        <w:rPr>
          <w:rFonts w:ascii="Times New Roman" w:hAnsi="Times New Roman"/>
          <w:bCs/>
        </w:rPr>
        <w:t xml:space="preserve">rokov </w:t>
      </w:r>
      <w:commentRangeEnd w:id="65"/>
      <w:r w:rsidR="00C1199A" w:rsidRPr="00307126">
        <w:rPr>
          <w:rStyle w:val="Odkaznakomentr"/>
          <w:rFonts w:ascii="Times New Roman" w:eastAsia="Times New Roman" w:hAnsi="Times New Roman"/>
          <w:sz w:val="22"/>
          <w:szCs w:val="22"/>
          <w:lang w:eastAsia="sk-SK"/>
        </w:rPr>
        <w:commentReference w:id="65"/>
      </w:r>
      <w:r w:rsidR="00107570" w:rsidRPr="00307126">
        <w:rPr>
          <w:rFonts w:ascii="Times New Roman" w:hAnsi="Times New Roman"/>
          <w:bCs/>
        </w:rPr>
        <w:t xml:space="preserve">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commentRangeEnd w:id="64"/>
      <w:r w:rsidR="009C6F75" w:rsidRPr="00773D77">
        <w:rPr>
          <w:rStyle w:val="Odkaznakomentr"/>
          <w:rFonts w:ascii="Times New Roman" w:hAnsi="Times New Roman"/>
          <w:sz w:val="22"/>
          <w:lang w:val="x-none"/>
        </w:rPr>
        <w:commentReference w:id="64"/>
      </w:r>
      <w:r w:rsidRPr="00307126">
        <w:rPr>
          <w:rFonts w:ascii="Times New Roman" w:hAnsi="Times New Roman"/>
          <w:bCs/>
        </w:rPr>
        <w:t xml:space="preserve">  Ak 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127796DD"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1A749232" w:rsidR="005D01B9" w:rsidRPr="00B4192A" w:rsidRDefault="00107570" w:rsidP="00E87A79">
      <w:pPr>
        <w:pStyle w:val="Nadpis3"/>
      </w:pPr>
      <w:r w:rsidRPr="00307126">
        <w:t>Článok 3</w:t>
      </w:r>
      <w:r w:rsidRPr="00307126">
        <w:tab/>
      </w:r>
      <w:r w:rsidR="003D03CA" w:rsidRPr="00B4192A">
        <w:t xml:space="preserve">VEREJNÉ </w:t>
      </w:r>
      <w:r w:rsidRPr="00307126">
        <w:t>OBSTARÁVANIE SLUŽIEB, TOVAROV A PRÁC PRIJÍMATEĽOM</w:t>
      </w:r>
    </w:p>
    <w:p w14:paraId="2D7A57B3" w14:textId="77777777" w:rsidR="003C0F18" w:rsidRPr="00F557E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Prijímateľ má právo zabezpečiť od tretích osôb dodávku služieb, tovarov a stavebných prác 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w:t>
      </w:r>
      <w:r w:rsidRPr="00F557E6">
        <w:rPr>
          <w:rFonts w:ascii="Times New Roman" w:hAnsi="Times New Roman"/>
        </w:rPr>
        <w:t>nediskriminácie</w:t>
      </w:r>
      <w:r w:rsidR="005E6C80" w:rsidRPr="00F557E6">
        <w:rPr>
          <w:rFonts w:ascii="Times New Roman" w:hAnsi="Times New Roman"/>
        </w:rPr>
        <w:t xml:space="preserve"> hospodárskych subjektov</w:t>
      </w:r>
      <w:r w:rsidRPr="00F557E6">
        <w:rPr>
          <w:rFonts w:ascii="Times New Roman" w:hAnsi="Times New Roman"/>
        </w:rPr>
        <w:t xml:space="preserve">, </w:t>
      </w:r>
      <w:r w:rsidR="00C02F0F" w:rsidRPr="00F557E6">
        <w:rPr>
          <w:rFonts w:ascii="Times New Roman" w:hAnsi="Times New Roman"/>
        </w:rPr>
        <w:t xml:space="preserve">rovnakého zaobchádzania, </w:t>
      </w:r>
      <w:r w:rsidRPr="00F557E6">
        <w:rPr>
          <w:rFonts w:ascii="Times New Roman" w:hAnsi="Times New Roman"/>
        </w:rPr>
        <w:t>transparentnosti</w:t>
      </w:r>
      <w:r w:rsidR="00161C93" w:rsidRPr="00F557E6">
        <w:rPr>
          <w:rFonts w:ascii="Times New Roman" w:hAnsi="Times New Roman"/>
        </w:rPr>
        <w:t>,</w:t>
      </w:r>
      <w:r w:rsidR="005E6C80" w:rsidRPr="00F557E6">
        <w:rPr>
          <w:rFonts w:ascii="Times New Roman" w:hAnsi="Times New Roman"/>
        </w:rPr>
        <w:t xml:space="preserve"> vrátane posúdenia konfliktu </w:t>
      </w:r>
      <w:r w:rsidR="00161C93" w:rsidRPr="00F557E6">
        <w:rPr>
          <w:rFonts w:ascii="Times New Roman" w:hAnsi="Times New Roman"/>
        </w:rPr>
        <w:t>záujmov</w:t>
      </w:r>
      <w:r w:rsidRPr="00F557E6">
        <w:rPr>
          <w:rFonts w:ascii="Times New Roman" w:hAnsi="Times New Roman"/>
        </w:rPr>
        <w:t xml:space="preserve">, hospodárnosti, efektívnosti, </w:t>
      </w:r>
      <w:r w:rsidR="00E67226" w:rsidRPr="00F557E6">
        <w:rPr>
          <w:rFonts w:ascii="Times New Roman" w:hAnsi="Times New Roman"/>
        </w:rPr>
        <w:t xml:space="preserve">proporcionality, </w:t>
      </w:r>
      <w:r w:rsidRPr="00F557E6">
        <w:rPr>
          <w:rFonts w:ascii="Times New Roman" w:hAnsi="Times New Roman"/>
        </w:rPr>
        <w:t>účinnosti</w:t>
      </w:r>
      <w:r w:rsidR="00E67226" w:rsidRPr="00F557E6">
        <w:rPr>
          <w:rFonts w:ascii="Times New Roman" w:hAnsi="Times New Roman"/>
        </w:rPr>
        <w:t xml:space="preserve"> a </w:t>
      </w:r>
      <w:r w:rsidRPr="00F557E6">
        <w:rPr>
          <w:rFonts w:ascii="Times New Roman" w:hAnsi="Times New Roman"/>
        </w:rPr>
        <w:t>účelnosti</w:t>
      </w:r>
      <w:r w:rsidR="00E67226" w:rsidRPr="00F557E6">
        <w:rPr>
          <w:rFonts w:ascii="Times New Roman" w:hAnsi="Times New Roman"/>
        </w:rPr>
        <w:t>.</w:t>
      </w:r>
    </w:p>
    <w:p w14:paraId="49833C07" w14:textId="18344580" w:rsidR="00323747" w:rsidRPr="00F557E6" w:rsidRDefault="00323747" w:rsidP="005E6C80">
      <w:pPr>
        <w:numPr>
          <w:ilvl w:val="1"/>
          <w:numId w:val="25"/>
        </w:numPr>
        <w:spacing w:before="120" w:line="264" w:lineRule="auto"/>
        <w:jc w:val="both"/>
        <w:rPr>
          <w:rFonts w:ascii="Times New Roman" w:hAnsi="Times New Roman"/>
        </w:rPr>
      </w:pPr>
      <w:r w:rsidRPr="00F557E6">
        <w:rPr>
          <w:rFonts w:ascii="Times New Roman" w:hAnsi="Times New Roman"/>
        </w:rPr>
        <w:lastRenderedPageBreak/>
        <w:t xml:space="preserve">V závislosti od </w:t>
      </w:r>
      <w:r w:rsidR="00E67226" w:rsidRPr="00F557E6">
        <w:rPr>
          <w:rFonts w:ascii="Times New Roman" w:hAnsi="Times New Roman"/>
        </w:rPr>
        <w:t xml:space="preserve">preukázateľného začatia postupu zadávania zákazky bude </w:t>
      </w:r>
      <w:ins w:id="66" w:author="Melinda Vargová" w:date="2020-10-26T13:38:00Z">
        <w:r w:rsidR="005766BC">
          <w:rPr>
            <w:rFonts w:ascii="Times New Roman" w:hAnsi="Times New Roman"/>
          </w:rPr>
          <w:t>P</w:t>
        </w:r>
      </w:ins>
      <w:del w:id="67" w:author="Melinda Vargová" w:date="2020-10-26T13:38:00Z">
        <w:r w:rsidRPr="00F557E6" w:rsidDel="005766BC">
          <w:rPr>
            <w:rFonts w:ascii="Times New Roman" w:hAnsi="Times New Roman"/>
          </w:rPr>
          <w:delText>p</w:delText>
        </w:r>
      </w:del>
      <w:r w:rsidRPr="00F557E6">
        <w:rPr>
          <w:rFonts w:ascii="Times New Roman" w:hAnsi="Times New Roman"/>
        </w:rPr>
        <w:t>rijímateľ</w:t>
      </w:r>
      <w:r w:rsidR="00E67226" w:rsidRPr="00F557E6">
        <w:rPr>
          <w:rFonts w:ascii="Times New Roman" w:hAnsi="Times New Roman"/>
        </w:rPr>
        <w:t xml:space="preserve"> postupovať podľa</w:t>
      </w:r>
      <w:r w:rsidRPr="00F557E6">
        <w:rPr>
          <w:rFonts w:ascii="Times New Roman" w:hAnsi="Times New Roman"/>
        </w:rPr>
        <w:t xml:space="preserve"> zákona o VO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Pr="00F557E6">
        <w:rPr>
          <w:rFonts w:ascii="Times New Roman" w:hAnsi="Times New Roman"/>
        </w:rPr>
        <w:t>po 1</w:t>
      </w:r>
      <w:r w:rsidR="00E67226" w:rsidRPr="00F557E6">
        <w:rPr>
          <w:rFonts w:ascii="Times New Roman" w:hAnsi="Times New Roman"/>
        </w:rPr>
        <w:t>7</w:t>
      </w:r>
      <w:r w:rsidRPr="00F557E6">
        <w:rPr>
          <w:rFonts w:ascii="Times New Roman" w:hAnsi="Times New Roman"/>
        </w:rPr>
        <w:t xml:space="preserve">.4.2016) alebo zákona </w:t>
      </w:r>
      <w:r w:rsidR="007275F1" w:rsidRPr="00F557E6">
        <w:rPr>
          <w:rFonts w:ascii="Times New Roman" w:hAnsi="Times New Roman"/>
        </w:rPr>
        <w:t xml:space="preserve">                          </w:t>
      </w:r>
      <w:r w:rsidRPr="00F557E6">
        <w:rPr>
          <w:rFonts w:ascii="Times New Roman" w:hAnsi="Times New Roman"/>
        </w:rPr>
        <w:t xml:space="preserve">č. 25/2006 Z. z.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00E67226" w:rsidRPr="00F557E6">
        <w:rPr>
          <w:rFonts w:ascii="Times New Roman" w:hAnsi="Times New Roman"/>
        </w:rPr>
        <w:t>do</w:t>
      </w:r>
      <w:r w:rsidRPr="00F557E6">
        <w:rPr>
          <w:rFonts w:ascii="Times New Roman" w:hAnsi="Times New Roman"/>
        </w:rPr>
        <w:t xml:space="preserve"> 1</w:t>
      </w:r>
      <w:r w:rsidR="00E67226" w:rsidRPr="00F557E6">
        <w:rPr>
          <w:rFonts w:ascii="Times New Roman" w:hAnsi="Times New Roman"/>
        </w:rPr>
        <w:t>7</w:t>
      </w:r>
      <w:r w:rsidRPr="00F557E6">
        <w:rPr>
          <w:rFonts w:ascii="Times New Roman" w:hAnsi="Times New Roman"/>
        </w:rPr>
        <w:t>.4.2016). Odkazy na ustanovenia zákona</w:t>
      </w:r>
      <w:r w:rsidR="00180746" w:rsidRPr="00F557E6">
        <w:rPr>
          <w:rFonts w:ascii="Times New Roman" w:hAnsi="Times New Roman"/>
        </w:rPr>
        <w:t xml:space="preserve"> </w:t>
      </w:r>
      <w:r w:rsidRPr="00F557E6">
        <w:rPr>
          <w:rFonts w:ascii="Times New Roman" w:hAnsi="Times New Roman"/>
        </w:rPr>
        <w:t>č. 25/2006 Z. z. sú ďalej v texte uvádzané v zátvorke.</w:t>
      </w:r>
    </w:p>
    <w:p w14:paraId="4AA2B5C1" w14:textId="5FBE4648" w:rsidR="003C0F18" w:rsidRPr="00307126" w:rsidRDefault="003C0F18" w:rsidP="001469D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postupovať pri zadávaní zákaziek na dodanie služieb, tovarov a  stavebných prác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alebo v súlade so zákonom č. 25/2006 Z.</w:t>
      </w:r>
      <w:r w:rsidR="001469D5" w:rsidRPr="00307126">
        <w:rPr>
          <w:rFonts w:ascii="Times New Roman" w:hAnsi="Times New Roman"/>
        </w:rPr>
        <w:t xml:space="preserve"> </w:t>
      </w:r>
      <w:r w:rsidR="00323747" w:rsidRPr="00307126">
        <w:rPr>
          <w:rFonts w:ascii="Times New Roman" w:hAnsi="Times New Roman"/>
        </w:rPr>
        <w:t>z</w:t>
      </w:r>
      <w:r w:rsidRPr="00307126">
        <w:rPr>
          <w:rFonts w:ascii="Times New Roman" w:hAnsi="Times New Roman"/>
        </w:rPr>
        <w:t>.</w:t>
      </w:r>
      <w:r w:rsidR="001469D5" w:rsidRPr="00307126">
        <w:rPr>
          <w:rFonts w:ascii="Times New Roman" w:hAnsi="Times New Roman"/>
        </w:rPr>
        <w:t xml:space="preserve"> v závislosti od preukázateľného </w:t>
      </w:r>
      <w:r w:rsidR="00F61BB8">
        <w:rPr>
          <w:rFonts w:ascii="Times New Roman" w:hAnsi="Times New Roman"/>
        </w:rPr>
        <w:t xml:space="preserve">dátumu </w:t>
      </w:r>
      <w:r w:rsidR="001469D5" w:rsidRPr="00307126">
        <w:rPr>
          <w:rFonts w:ascii="Times New Roman" w:hAnsi="Times New Roman"/>
        </w:rPr>
        <w:t>začatia postupu zadávania zákazky.</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307126">
        <w:rPr>
          <w:rFonts w:ascii="Times New Roman" w:hAnsi="Times New Roman"/>
        </w:rPr>
        <w:t xml:space="preserve">alebo zákona č. 25/2006 </w:t>
      </w:r>
      <w:r w:rsidR="007275F1" w:rsidRPr="00307126">
        <w:rPr>
          <w:rFonts w:ascii="Times New Roman" w:hAnsi="Times New Roman"/>
        </w:rPr>
        <w:t xml:space="preserve">Z. </w:t>
      </w:r>
      <w:r w:rsidR="00323747" w:rsidRPr="00307126">
        <w:rPr>
          <w:rFonts w:ascii="Times New Roman" w:hAnsi="Times New Roman"/>
        </w:rPr>
        <w:t xml:space="preserve">z.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685086" w:rsidRPr="00307126">
        <w:rPr>
          <w:rFonts w:ascii="Times New Roman" w:hAnsi="Times New Roman"/>
        </w:rPr>
        <w:t xml:space="preserve"> </w:t>
      </w:r>
      <w:r w:rsidR="00323747" w:rsidRPr="00307126">
        <w:rPr>
          <w:rFonts w:ascii="Times New Roman" w:hAnsi="Times New Roman"/>
        </w:rPr>
        <w:t xml:space="preserve">(v prípade </w:t>
      </w:r>
      <w:r w:rsidR="001469D5" w:rsidRPr="00307126">
        <w:rPr>
          <w:rFonts w:ascii="Times New Roman" w:hAnsi="Times New Roman"/>
        </w:rPr>
        <w:t>postupu podľa</w:t>
      </w:r>
      <w:r w:rsidR="00323747" w:rsidRPr="00307126">
        <w:rPr>
          <w:rFonts w:ascii="Times New Roman" w:hAnsi="Times New Roman"/>
        </w:rPr>
        <w:t xml:space="preserve"> zákona</w:t>
      </w:r>
      <w:r w:rsidR="009C1774" w:rsidRPr="00307126">
        <w:rPr>
          <w:rFonts w:ascii="Times New Roman" w:hAnsi="Times New Roman"/>
        </w:rPr>
        <w:t xml:space="preserve"> </w:t>
      </w:r>
      <w:r w:rsidR="00323747" w:rsidRPr="00307126">
        <w:rPr>
          <w:rFonts w:ascii="Times New Roman" w:hAnsi="Times New Roman"/>
        </w:rPr>
        <w:t xml:space="preserve">č. 25/2006 Z. z. </w:t>
      </w:r>
      <w:r w:rsidR="00180746" w:rsidRPr="00307126">
        <w:rPr>
          <w:rFonts w:ascii="Times New Roman" w:hAnsi="Times New Roman"/>
        </w:rPr>
        <w:t xml:space="preserve">podľa </w:t>
      </w:r>
      <w:r w:rsidR="00323747" w:rsidRPr="00307126">
        <w:rPr>
          <w:rFonts w:ascii="Times New Roman" w:hAnsi="Times New Roman"/>
        </w:rPr>
        <w:t>MP CKO č. 12</w:t>
      </w:r>
      <w:r w:rsidR="00180746" w:rsidRPr="00307126">
        <w:rPr>
          <w:rFonts w:ascii="Times New Roman" w:hAnsi="Times New Roman"/>
        </w:rPr>
        <w:t>,</w:t>
      </w:r>
      <w:r w:rsidR="001469D5" w:rsidRPr="00307126">
        <w:rPr>
          <w:rFonts w:ascii="Times New Roman" w:hAnsi="Times New Roman"/>
        </w:rPr>
        <w:t xml:space="preserve"> </w:t>
      </w:r>
      <w:r w:rsidR="00180746" w:rsidRPr="00307126">
        <w:rPr>
          <w:rFonts w:ascii="Times New Roman" w:hAnsi="Times New Roman"/>
        </w:rPr>
        <w:t xml:space="preserve">verzia </w:t>
      </w:r>
      <w:r w:rsidR="001469D5" w:rsidRPr="00307126">
        <w:rPr>
          <w:rFonts w:ascii="Times New Roman" w:hAnsi="Times New Roman"/>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ins w:id="68" w:author="Melinda Vargová" w:date="2020-10-26T13:29:00Z">
        <w:r w:rsidR="005766BC">
          <w:rPr>
            <w:rFonts w:ascii="Times New Roman" w:hAnsi="Times New Roman"/>
          </w:rPr>
          <w:br/>
        </w:r>
      </w:ins>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307126">
        <w:rPr>
          <w:rFonts w:ascii="Times New Roman" w:hAnsi="Times New Roman"/>
        </w:rPr>
        <w:t>(</w:t>
      </w:r>
      <w:r w:rsidR="00685086" w:rsidRPr="00307126">
        <w:rPr>
          <w:rFonts w:ascii="Times New Roman" w:hAnsi="Times New Roman"/>
        </w:rPr>
        <w:t>§</w:t>
      </w:r>
      <w:r w:rsidR="001469D5" w:rsidRPr="00307126">
        <w:rPr>
          <w:rFonts w:ascii="Times New Roman" w:hAnsi="Times New Roman"/>
        </w:rPr>
        <w:t xml:space="preserve"> </w:t>
      </w:r>
      <w:r w:rsidR="00685086" w:rsidRPr="00307126">
        <w:rPr>
          <w:rFonts w:ascii="Times New Roman" w:hAnsi="Times New Roman"/>
        </w:rPr>
        <w:t>9 ods</w:t>
      </w:r>
      <w:r w:rsidR="001D3560" w:rsidRPr="00307126">
        <w:rPr>
          <w:rFonts w:ascii="Times New Roman" w:hAnsi="Times New Roman"/>
        </w:rPr>
        <w:t>ek</w:t>
      </w:r>
      <w:r w:rsidR="00685086" w:rsidRPr="00307126">
        <w:rPr>
          <w:rFonts w:ascii="Times New Roman" w:hAnsi="Times New Roman"/>
        </w:rPr>
        <w:t xml:space="preserve"> 9</w:t>
      </w:r>
      <w:r w:rsidR="00323747" w:rsidRPr="00307126">
        <w:rPr>
          <w:rFonts w:ascii="Times New Roman" w:hAnsi="Times New Roman"/>
        </w:rPr>
        <w:t xml:space="preserve"> zákona č. 25/2006 Z.</w:t>
      </w:r>
      <w:r w:rsidR="001469D5" w:rsidRPr="00307126">
        <w:rPr>
          <w:rFonts w:ascii="Times New Roman" w:hAnsi="Times New Roman"/>
        </w:rPr>
        <w:t xml:space="preserve"> </w:t>
      </w:r>
      <w:r w:rsidR="00323747" w:rsidRPr="00307126">
        <w:rPr>
          <w:rFonts w:ascii="Times New Roman" w:hAnsi="Times New Roman"/>
        </w:rPr>
        <w:t>z.)</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(3.3.7.2.6 Systému riadenia EŠIF verzia 3 pre zákazky podľa zákona </w:t>
      </w:r>
      <w:r w:rsidR="00180746" w:rsidRPr="00307126">
        <w:rPr>
          <w:rFonts w:ascii="Times New Roman" w:hAnsi="Times New Roman"/>
        </w:rPr>
        <w:t xml:space="preserve">č. </w:t>
      </w:r>
      <w:r w:rsidR="00647610" w:rsidRPr="00307126">
        <w:rPr>
          <w:rFonts w:ascii="Times New Roman" w:hAnsi="Times New Roman"/>
        </w:rPr>
        <w:t>25/2006 Z.</w:t>
      </w:r>
      <w:r w:rsidR="001469D5" w:rsidRPr="00307126">
        <w:rPr>
          <w:rFonts w:ascii="Times New Roman" w:hAnsi="Times New Roman"/>
        </w:rPr>
        <w:t xml:space="preserve"> </w:t>
      </w:r>
      <w:r w:rsidR="00647610" w:rsidRPr="00307126">
        <w:rPr>
          <w:rFonts w:ascii="Times New Roman" w:hAnsi="Times New Roman"/>
        </w:rPr>
        <w:t>z.)</w:t>
      </w:r>
      <w:r w:rsidR="00685086" w:rsidRPr="00307126">
        <w:rPr>
          <w:rFonts w:ascii="Times New Roman" w:hAnsi="Times New Roman"/>
        </w:rPr>
        <w:t xml:space="preserve">. Prijímateľ je povinný postupovať pri zadávaní zákaziek v hodnote nad </w:t>
      </w:r>
      <w:del w:id="69" w:author="Autor">
        <w:r w:rsidR="00C87DB5" w:rsidDel="00C51325">
          <w:rPr>
            <w:rFonts w:ascii="Times New Roman" w:hAnsi="Times New Roman"/>
          </w:rPr>
          <w:delText>3</w:delText>
        </w:r>
      </w:del>
      <w:ins w:id="70" w:author="Autor">
        <w:r w:rsidR="00C51325">
          <w:rPr>
            <w:rFonts w:ascii="Times New Roman" w:hAnsi="Times New Roman"/>
          </w:rPr>
          <w:t>5</w:t>
        </w:r>
      </w:ins>
      <w:r w:rsidR="00C87DB5">
        <w:rPr>
          <w:rFonts w:ascii="Times New Roman" w:hAnsi="Times New Roman"/>
        </w:rPr>
        <w:t xml:space="preserve">0 </w:t>
      </w:r>
      <w:r w:rsidR="00685086" w:rsidRPr="00307126">
        <w:rPr>
          <w:rFonts w:ascii="Times New Roman" w:hAnsi="Times New Roman"/>
        </w:rPr>
        <w:t xml:space="preserve">000 </w:t>
      </w:r>
      <w:del w:id="71" w:author="Autor">
        <w:r w:rsidR="00685086" w:rsidRPr="00307126" w:rsidDel="00347518">
          <w:rPr>
            <w:rFonts w:ascii="Times New Roman" w:hAnsi="Times New Roman"/>
          </w:rPr>
          <w:delText xml:space="preserve">€ </w:delText>
        </w:r>
      </w:del>
      <w:ins w:id="72" w:author="Autor">
        <w:r w:rsidR="00347518">
          <w:rPr>
            <w:rFonts w:ascii="Times New Roman" w:hAnsi="Times New Roman"/>
          </w:rPr>
          <w:t>EUR</w:t>
        </w:r>
        <w:r w:rsidR="00347518" w:rsidRPr="00307126">
          <w:rPr>
            <w:rFonts w:ascii="Times New Roman" w:hAnsi="Times New Roman"/>
          </w:rPr>
          <w:t xml:space="preserve"> </w:t>
        </w:r>
      </w:ins>
      <w:r w:rsidR="00685086" w:rsidRPr="00307126">
        <w:rPr>
          <w:rFonts w:ascii="Times New Roman" w:hAnsi="Times New Roman"/>
        </w:rPr>
        <w:t xml:space="preserve">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685086" w:rsidRPr="00307126">
        <w:rPr>
          <w:rFonts w:ascii="Times New Roman" w:hAnsi="Times New Roman"/>
        </w:rPr>
        <w:t xml:space="preserve">Metodickom pokyne CKO č. </w:t>
      </w:r>
      <w:r w:rsidR="00BD2AA7" w:rsidRPr="00307126">
        <w:rPr>
          <w:rFonts w:ascii="Times New Roman" w:hAnsi="Times New Roman"/>
        </w:rPr>
        <w:t>14</w:t>
      </w:r>
      <w:r w:rsidR="00647610" w:rsidRPr="00307126">
        <w:rPr>
          <w:rFonts w:ascii="Times New Roman" w:hAnsi="Times New Roman"/>
        </w:rPr>
        <w:t xml:space="preserve"> (</w:t>
      </w:r>
      <w:r w:rsidR="001469D5" w:rsidRPr="00307126">
        <w:rPr>
          <w:rFonts w:ascii="Times New Roman" w:hAnsi="Times New Roman"/>
        </w:rPr>
        <w:t>v prípade postup</w:t>
      </w:r>
      <w:r w:rsidR="00180746" w:rsidRPr="00307126">
        <w:rPr>
          <w:rFonts w:ascii="Times New Roman" w:hAnsi="Times New Roman"/>
        </w:rPr>
        <w:t xml:space="preserve">u podľa zákona č. 25/2006 Z. z. podľa </w:t>
      </w:r>
      <w:r w:rsidR="00647610" w:rsidRPr="00307126">
        <w:rPr>
          <w:rFonts w:ascii="Times New Roman" w:hAnsi="Times New Roman"/>
        </w:rPr>
        <w:t>MP CKO č. 14</w:t>
      </w:r>
      <w:r w:rsidR="00180746" w:rsidRPr="00307126">
        <w:rPr>
          <w:rFonts w:ascii="Times New Roman" w:hAnsi="Times New Roman"/>
        </w:rPr>
        <w:t>,</w:t>
      </w:r>
      <w:r w:rsidR="00647610" w:rsidRPr="00307126">
        <w:rPr>
          <w:rFonts w:ascii="Times New Roman" w:hAnsi="Times New Roman"/>
        </w:rPr>
        <w:t xml:space="preserve"> verzia 2)</w:t>
      </w:r>
      <w:r w:rsidR="00685086" w:rsidRPr="00307126">
        <w:rPr>
          <w:rFonts w:ascii="Times New Roman" w:hAnsi="Times New Roman"/>
        </w:rPr>
        <w:t xml:space="preserve"> </w:t>
      </w:r>
    </w:p>
    <w:p w14:paraId="5F238574" w14:textId="5DAD01D0" w:rsidR="003C0F18" w:rsidRPr="00325D6C" w:rsidRDefault="003C0F18" w:rsidP="00F52F40">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w:t>
      </w:r>
      <w:r w:rsidR="00E96899" w:rsidRPr="00C75AB2">
        <w:rPr>
          <w:rFonts w:ascii="Times New Roman" w:hAnsi="Times New Roman"/>
        </w:rPr>
        <w:t>kompletnú</w:t>
      </w:r>
      <w:r w:rsidR="00E96899" w:rsidRPr="00307126">
        <w:rPr>
          <w:rFonts w:ascii="Times New Roman" w:hAnsi="Times New Roman"/>
        </w:rPr>
        <w:t xml:space="preserve"> </w:t>
      </w:r>
      <w:r w:rsidRPr="00307126">
        <w:rPr>
          <w:rFonts w:ascii="Times New Roman" w:hAnsi="Times New Roman"/>
        </w:rPr>
        <w:t>dokumentáciu z</w:t>
      </w:r>
      <w:r w:rsidR="00FD4EE9">
        <w:rPr>
          <w:rFonts w:ascii="Times New Roman" w:hAnsi="Times New Roman"/>
        </w:rPr>
        <w:t xml:space="preserve"> </w:t>
      </w:r>
      <w:r w:rsidRPr="00307126">
        <w:rPr>
          <w:rFonts w:ascii="Times New Roman" w:hAnsi="Times New Roman"/>
        </w:rPr>
        <w:t>obstarávania tovarov, služieb, stavebných prác a súvisiacich postupov v plnom rozsahu</w:t>
      </w:r>
      <w:r w:rsidR="00E96899">
        <w:rPr>
          <w:rFonts w:ascii="Times New Roman" w:hAnsi="Times New Roman"/>
        </w:rPr>
        <w:t xml:space="preserve"> </w:t>
      </w:r>
      <w:r w:rsidR="00E96899" w:rsidRPr="00625D83">
        <w:rPr>
          <w:rFonts w:ascii="Times New Roman" w:hAnsi="Times New Roman"/>
        </w:rPr>
        <w:t>cez ITMS2014+</w:t>
      </w:r>
      <w:r w:rsidRPr="00307126">
        <w:rPr>
          <w:rFonts w:ascii="Times New Roman" w:hAnsi="Times New Roman"/>
        </w:rPr>
        <w:t xml:space="preserve">.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r w:rsidR="00E96899">
        <w:rPr>
          <w:rFonts w:ascii="Times New Roman" w:hAnsi="Times New Roman"/>
        </w:rPr>
        <w:t>Kompletnú d</w:t>
      </w:r>
      <w:r w:rsidRPr="00307126">
        <w:rPr>
          <w:rFonts w:ascii="Times New Roman" w:hAnsi="Times New Roman"/>
        </w:rPr>
        <w:t xml:space="preserve">okumentáciu </w:t>
      </w:r>
      <w:r w:rsidR="0014042F" w:rsidRPr="00307126">
        <w:rPr>
          <w:rFonts w:ascii="Times New Roman" w:hAnsi="Times New Roman"/>
        </w:rPr>
        <w:t xml:space="preserve">Prijímateľ </w:t>
      </w:r>
      <w:r w:rsidRPr="00307126">
        <w:rPr>
          <w:rFonts w:ascii="Times New Roman" w:hAnsi="Times New Roman"/>
        </w:rPr>
        <w:t>predkladá cez ITMS2014+</w:t>
      </w:r>
      <w:r w:rsidR="00E96899">
        <w:rPr>
          <w:rFonts w:ascii="Times New Roman" w:hAnsi="Times New Roman"/>
        </w:rPr>
        <w:t xml:space="preserve">, </w:t>
      </w:r>
      <w:r w:rsidR="00E96899" w:rsidRPr="00731B87">
        <w:rPr>
          <w:rFonts w:ascii="Times New Roman" w:hAnsi="Times New Roman"/>
        </w:rPr>
        <w:t>pričom je povinný evidovať jednotlivé časti dokumentácie samostatne, aby celkový objem dát za jednu prílohu neprekročil 100 MB.</w:t>
      </w:r>
      <w:r w:rsidR="00E96899" w:rsidRPr="00C75AB2">
        <w:rPr>
          <w:rFonts w:ascii="Times New Roman" w:hAnsi="Times New Roman"/>
        </w:rPr>
        <w:t xml:space="preserve"> </w:t>
      </w:r>
      <w:r w:rsidR="00E96899" w:rsidRPr="00625D83">
        <w:rPr>
          <w:rFonts w:ascii="Times New Roman" w:hAnsi="Times New Roman"/>
        </w:rPr>
        <w:t>Poskytovateľ nie je oprávnený požadovať predloženie dokumentácie aj písomne a rovnako nie je oprávnený požadovať elektronické predkladanie dokumentácie, ak predmetná dokumentácia bola predložená</w:t>
      </w:r>
      <w:ins w:id="73" w:author="Autor">
        <w:r w:rsidR="00EF3013">
          <w:rPr>
            <w:rFonts w:ascii="Times New Roman" w:hAnsi="Times New Roman"/>
          </w:rPr>
          <w:t>, resp. sprístupnená</w:t>
        </w:r>
      </w:ins>
      <w:r w:rsidR="00E96899" w:rsidRPr="00625D83">
        <w:rPr>
          <w:rFonts w:ascii="Times New Roman" w:hAnsi="Times New Roman"/>
        </w:rPr>
        <w:t xml:space="preserve"> cez ITMS2014+</w:t>
      </w:r>
      <w:r w:rsidRPr="00307126">
        <w:rPr>
          <w:rFonts w:ascii="Times New Roman" w:hAnsi="Times New Roman"/>
        </w:rPr>
        <w:t xml:space="preserve">. </w:t>
      </w:r>
      <w:del w:id="74" w:author="Autor">
        <w:r w:rsidRPr="00307126" w:rsidDel="00F52F40">
          <w:rPr>
            <w:rFonts w:ascii="Times New Roman" w:hAnsi="Times New Roman"/>
          </w:rPr>
          <w:delText>Minimálny r</w:delText>
        </w:r>
      </w:del>
      <w:ins w:id="75" w:author="Autor">
        <w:r w:rsidR="00F52F40">
          <w:rPr>
            <w:rFonts w:ascii="Times New Roman" w:hAnsi="Times New Roman"/>
          </w:rPr>
          <w:t>R</w:t>
        </w:r>
      </w:ins>
      <w:r w:rsidRPr="00307126">
        <w:rPr>
          <w:rFonts w:ascii="Times New Roman" w:hAnsi="Times New Roman"/>
        </w:rPr>
        <w:t xml:space="preserve">ozsah dokumentácie, ktorú </w:t>
      </w:r>
      <w:r w:rsidR="0014042F" w:rsidRPr="00307126">
        <w:rPr>
          <w:rFonts w:ascii="Times New Roman" w:hAnsi="Times New Roman"/>
        </w:rPr>
        <w:t xml:space="preserve">Prijímateľ </w:t>
      </w:r>
      <w:r w:rsidRPr="00307126">
        <w:rPr>
          <w:rFonts w:ascii="Times New Roman" w:hAnsi="Times New Roman"/>
        </w:rPr>
        <w:t>povinne predkladá cez ITMS2014+ je definovaný</w:t>
      </w:r>
      <w:ins w:id="76" w:author="Autor">
        <w:r w:rsidR="00F52F40" w:rsidRPr="00F52F40">
          <w:t xml:space="preserve"> </w:t>
        </w:r>
        <w:r w:rsidR="00F52F40" w:rsidRPr="00F52F40">
          <w:rPr>
            <w:rFonts w:ascii="Times New Roman" w:hAnsi="Times New Roman"/>
          </w:rPr>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w:t>
        </w:r>
      </w:ins>
      <w:ins w:id="77" w:author="Melinda Vargová" w:date="2020-10-26T13:39:00Z">
        <w:r w:rsidR="005766BC">
          <w:rPr>
            <w:rFonts w:ascii="Times New Roman" w:hAnsi="Times New Roman"/>
          </w:rPr>
          <w:t>P</w:t>
        </w:r>
      </w:ins>
      <w:ins w:id="78" w:author="Autor">
        <w:del w:id="79" w:author="Melinda Vargová" w:date="2020-10-26T13:39:00Z">
          <w:r w:rsidR="00F52F40" w:rsidRPr="00F52F40" w:rsidDel="005766BC">
            <w:rPr>
              <w:rFonts w:ascii="Times New Roman" w:hAnsi="Times New Roman"/>
            </w:rPr>
            <w:delText>p</w:delText>
          </w:r>
        </w:del>
        <w:r w:rsidR="00F52F40" w:rsidRPr="00F52F40">
          <w:rPr>
            <w:rFonts w:ascii="Times New Roman" w:hAnsi="Times New Roman"/>
          </w:rPr>
          <w:t xml:space="preserve">rijímatelia sú povinní využívať elektronický prostriedok po 18.10.2018 v prípade nadlimitných a podlimitných zákaziek VO). </w:t>
        </w:r>
      </w:ins>
      <w:r w:rsidRPr="00307126">
        <w:rPr>
          <w:rFonts w:ascii="Times New Roman" w:hAnsi="Times New Roman"/>
        </w:rPr>
        <w:t xml:space="preserve"> </w:t>
      </w:r>
      <w:del w:id="80" w:author="Autor">
        <w:r w:rsidRPr="00F52F40" w:rsidDel="00F52F40">
          <w:rPr>
            <w:rFonts w:ascii="Times New Roman" w:hAnsi="Times New Roman"/>
          </w:rPr>
          <w:delText>rozsahom dokumentácie zverejňovanej v profile podľa</w:delText>
        </w:r>
        <w:r w:rsidR="00647610" w:rsidRPr="00325D6C" w:rsidDel="00F52F40">
          <w:rPr>
            <w:rFonts w:ascii="Times New Roman" w:hAnsi="Times New Roman"/>
          </w:rPr>
          <w:delText xml:space="preserve"> § 64 zákona o VO</w:delText>
        </w:r>
        <w:r w:rsidRPr="00325D6C" w:rsidDel="00F52F40">
          <w:rPr>
            <w:rFonts w:ascii="Times New Roman" w:hAnsi="Times New Roman"/>
          </w:rPr>
          <w:delText xml:space="preserve"> </w:delText>
        </w:r>
        <w:r w:rsidR="00647610" w:rsidRPr="00325D6C" w:rsidDel="00F52F40">
          <w:rPr>
            <w:rFonts w:ascii="Times New Roman" w:hAnsi="Times New Roman"/>
          </w:rPr>
          <w:delText>(</w:delText>
        </w:r>
        <w:r w:rsidRPr="00325D6C" w:rsidDel="00F52F40">
          <w:rPr>
            <w:rFonts w:ascii="Times New Roman" w:hAnsi="Times New Roman"/>
          </w:rPr>
          <w:delText xml:space="preserve">§ 49a </w:delText>
        </w:r>
        <w:r w:rsidR="000E1967" w:rsidRPr="00325D6C" w:rsidDel="00F52F40">
          <w:rPr>
            <w:rFonts w:ascii="Times New Roman" w:hAnsi="Times New Roman"/>
          </w:rPr>
          <w:delText>zákona</w:delText>
        </w:r>
        <w:r w:rsidR="00922245" w:rsidRPr="00325D6C" w:rsidDel="00F52F40">
          <w:rPr>
            <w:rFonts w:ascii="Times New Roman" w:hAnsi="Times New Roman"/>
          </w:rPr>
          <w:delText xml:space="preserve"> </w:delText>
        </w:r>
        <w:r w:rsidR="00647610" w:rsidRPr="00325D6C" w:rsidDel="00F52F40">
          <w:rPr>
            <w:rFonts w:ascii="Times New Roman" w:hAnsi="Times New Roman"/>
          </w:rPr>
          <w:delText>č. 25/2006</w:delText>
        </w:r>
        <w:r w:rsidR="00922245" w:rsidRPr="00325D6C" w:rsidDel="00F52F40">
          <w:rPr>
            <w:rFonts w:ascii="Times New Roman" w:hAnsi="Times New Roman"/>
          </w:rPr>
          <w:delText xml:space="preserve"> </w:delText>
        </w:r>
        <w:r w:rsidR="00647610" w:rsidRPr="00325D6C" w:rsidDel="00F52F40">
          <w:rPr>
            <w:rFonts w:ascii="Times New Roman" w:hAnsi="Times New Roman"/>
          </w:rPr>
          <w:delText>Z. z.)</w:delText>
        </w:r>
        <w:r w:rsidR="00180746" w:rsidRPr="00325D6C" w:rsidDel="00F52F40">
          <w:rPr>
            <w:rFonts w:ascii="Times New Roman" w:hAnsi="Times New Roman"/>
          </w:rPr>
          <w:delText>,</w:delText>
        </w:r>
        <w:r w:rsidR="00922245" w:rsidRPr="00325D6C" w:rsidDel="00F52F40">
          <w:rPr>
            <w:rFonts w:ascii="Times New Roman" w:hAnsi="Times New Roman"/>
          </w:rPr>
          <w:delText xml:space="preserve"> </w:delText>
        </w:r>
        <w:r w:rsidRPr="00325D6C" w:rsidDel="00F52F40">
          <w:rPr>
            <w:rFonts w:ascii="Times New Roman" w:hAnsi="Times New Roman"/>
          </w:rPr>
          <w:delText xml:space="preserve">v závislosti od hodnoty a typu zákazky, pričom uvedená povinnosť platí pre všetkých </w:delText>
        </w:r>
        <w:r w:rsidR="008F0A11" w:rsidRPr="00325D6C" w:rsidDel="00F52F40">
          <w:rPr>
            <w:rFonts w:ascii="Times New Roman" w:hAnsi="Times New Roman"/>
          </w:rPr>
          <w:delText>P</w:delText>
        </w:r>
        <w:r w:rsidRPr="00325D6C" w:rsidDel="00F52F40">
          <w:rPr>
            <w:rFonts w:ascii="Times New Roman" w:hAnsi="Times New Roman"/>
          </w:rPr>
          <w:delText>rijímateľov</w:delText>
        </w:r>
        <w:r w:rsidR="00E612A9" w:rsidRPr="00325D6C" w:rsidDel="00F52F40">
          <w:rPr>
            <w:rFonts w:ascii="Times New Roman" w:hAnsi="Times New Roman"/>
          </w:rPr>
          <w:delText xml:space="preserve"> </w:delText>
        </w:r>
        <w:r w:rsidR="00760145" w:rsidRPr="00325D6C" w:rsidDel="00F52F40">
          <w:rPr>
            <w:rFonts w:ascii="Times New Roman" w:hAnsi="Times New Roman"/>
          </w:rPr>
          <w:delText xml:space="preserve">(pozn. uvedená povinnosť platí pre všetkých </w:delText>
        </w:r>
        <w:r w:rsidR="008F0A11" w:rsidRPr="00325D6C" w:rsidDel="00F52F40">
          <w:rPr>
            <w:rFonts w:ascii="Times New Roman" w:hAnsi="Times New Roman"/>
          </w:rPr>
          <w:delText>P</w:delText>
        </w:r>
        <w:r w:rsidR="00760145" w:rsidRPr="00325D6C" w:rsidDel="00F52F40">
          <w:rPr>
            <w:rFonts w:ascii="Times New Roman" w:hAnsi="Times New Roman"/>
          </w:rPr>
          <w:delText>rijímateľov a nevzťahuje sa na informácie podľa § 64 ods</w:delText>
        </w:r>
        <w:r w:rsidR="000D0602" w:rsidRPr="00325D6C" w:rsidDel="00F52F40">
          <w:rPr>
            <w:rFonts w:ascii="Times New Roman" w:hAnsi="Times New Roman"/>
          </w:rPr>
          <w:delText>ek</w:delText>
        </w:r>
        <w:r w:rsidR="00760145" w:rsidRPr="00325D6C" w:rsidDel="00F52F40">
          <w:rPr>
            <w:rFonts w:ascii="Times New Roman" w:hAnsi="Times New Roman"/>
          </w:rPr>
          <w:delText xml:space="preserve"> 1 písm</w:delText>
        </w:r>
        <w:r w:rsidR="000D0602" w:rsidRPr="00325D6C" w:rsidDel="00F52F40">
          <w:rPr>
            <w:rFonts w:ascii="Times New Roman" w:hAnsi="Times New Roman"/>
          </w:rPr>
          <w:delText>eno</w:delText>
        </w:r>
        <w:r w:rsidR="00760145" w:rsidRPr="00325D6C" w:rsidDel="00F52F40">
          <w:rPr>
            <w:rFonts w:ascii="Times New Roman" w:hAnsi="Times New Roman"/>
          </w:rPr>
          <w:delText xml:space="preserve"> d) a písm</w:delText>
        </w:r>
        <w:r w:rsidR="000D0602" w:rsidRPr="00325D6C" w:rsidDel="00F52F40">
          <w:rPr>
            <w:rFonts w:ascii="Times New Roman" w:hAnsi="Times New Roman"/>
          </w:rPr>
          <w:delText>eno</w:delText>
        </w:r>
        <w:r w:rsidR="00760145" w:rsidRPr="00325D6C" w:rsidDel="00F52F40">
          <w:rPr>
            <w:rFonts w:ascii="Times New Roman" w:hAnsi="Times New Roman"/>
          </w:rPr>
          <w:delText xml:space="preserve"> e) zákona o VO). </w:delText>
        </w:r>
        <w:r w:rsidR="00E96899" w:rsidRPr="00325D6C" w:rsidDel="00325D6C">
          <w:rPr>
            <w:rFonts w:ascii="Times New Roman" w:hAnsi="Times New Roman"/>
          </w:rPr>
          <w:delText xml:space="preserve">Poskytovateľ je </w:delText>
        </w:r>
        <w:r w:rsidR="00D50912" w:rsidRPr="00325D6C" w:rsidDel="00325D6C">
          <w:rPr>
            <w:rFonts w:ascii="Times New Roman" w:hAnsi="Times New Roman"/>
          </w:rPr>
          <w:delText>v Právnom dokumente</w:delText>
        </w:r>
        <w:r w:rsidR="00E96899" w:rsidRPr="00325D6C" w:rsidDel="00325D6C">
          <w:rPr>
            <w:rFonts w:ascii="Times New Roman" w:hAnsi="Times New Roman"/>
          </w:rPr>
          <w:delText xml:space="preserve"> oprávnený určiť povinnosť predkladania dokumentácie cez ITMS2014+ aj </w:delText>
        </w:r>
        <w:r w:rsidR="00D50912" w:rsidRPr="00325D6C" w:rsidDel="00325D6C">
          <w:rPr>
            <w:rFonts w:ascii="Times New Roman" w:hAnsi="Times New Roman"/>
          </w:rPr>
          <w:delText xml:space="preserve">v prípade </w:delText>
        </w:r>
        <w:r w:rsidR="00E96899" w:rsidRPr="00325D6C" w:rsidDel="00325D6C">
          <w:rPr>
            <w:rFonts w:ascii="Times New Roman" w:hAnsi="Times New Roman"/>
          </w:rPr>
          <w:delText xml:space="preserve">inej </w:delText>
        </w:r>
        <w:r w:rsidR="00D50912" w:rsidRPr="00325D6C" w:rsidDel="00325D6C">
          <w:rPr>
            <w:rFonts w:ascii="Times New Roman" w:hAnsi="Times New Roman"/>
          </w:rPr>
          <w:delText xml:space="preserve">dokumentácie, </w:delText>
        </w:r>
        <w:r w:rsidR="00E96899" w:rsidRPr="00325D6C" w:rsidDel="00325D6C">
          <w:rPr>
            <w:rFonts w:ascii="Times New Roman" w:hAnsi="Times New Roman"/>
          </w:rPr>
          <w:delText xml:space="preserve">ako je </w:delText>
        </w:r>
        <w:r w:rsidR="00D50912" w:rsidRPr="00325D6C" w:rsidDel="00325D6C">
          <w:rPr>
            <w:rFonts w:ascii="Times New Roman" w:hAnsi="Times New Roman"/>
          </w:rPr>
          <w:delText xml:space="preserve">dokumentácia </w:delText>
        </w:r>
        <w:r w:rsidR="00E96899" w:rsidRPr="00325D6C" w:rsidDel="00325D6C">
          <w:rPr>
            <w:rFonts w:ascii="Times New Roman" w:hAnsi="Times New Roman"/>
          </w:rPr>
          <w:delText>definovan</w:delText>
        </w:r>
        <w:r w:rsidR="00D50912" w:rsidRPr="00325D6C" w:rsidDel="00325D6C">
          <w:rPr>
            <w:rFonts w:ascii="Times New Roman" w:hAnsi="Times New Roman"/>
          </w:rPr>
          <w:delText>á</w:delText>
        </w:r>
        <w:r w:rsidR="00E96899" w:rsidRPr="00325D6C" w:rsidDel="00325D6C">
          <w:rPr>
            <w:rFonts w:ascii="Times New Roman" w:hAnsi="Times New Roman"/>
          </w:rPr>
          <w:delText xml:space="preserve"> v</w:delText>
        </w:r>
        <w:r w:rsidR="00D50912" w:rsidRPr="00325D6C" w:rsidDel="00325D6C">
          <w:rPr>
            <w:rFonts w:ascii="Times New Roman" w:hAnsi="Times New Roman"/>
          </w:rPr>
          <w:delText> </w:delText>
        </w:r>
        <w:r w:rsidR="00E96899" w:rsidRPr="00325D6C" w:rsidDel="00325D6C">
          <w:rPr>
            <w:rFonts w:ascii="Times New Roman" w:hAnsi="Times New Roman"/>
          </w:rPr>
          <w:delText>pred</w:delText>
        </w:r>
        <w:r w:rsidR="00D50912" w:rsidRPr="00325D6C" w:rsidDel="00325D6C">
          <w:rPr>
            <w:rFonts w:ascii="Times New Roman" w:hAnsi="Times New Roman"/>
          </w:rPr>
          <w:delText xml:space="preserve">chádzajúcej </w:delText>
        </w:r>
        <w:r w:rsidR="00E96899" w:rsidRPr="00325D6C" w:rsidDel="00325D6C">
          <w:rPr>
            <w:rFonts w:ascii="Times New Roman" w:hAnsi="Times New Roman"/>
          </w:rPr>
          <w:delText>vete, pričom stanovenie tejto povinnosti závisí najmä od povahy konkrétneho dokumentu, od skutočnosti či je jeho elektronická podoba využívaná alebo zverejňovaná aj v iných informačných systémoch,</w:delText>
        </w:r>
      </w:del>
      <w:ins w:id="81" w:author="Autor">
        <w:del w:id="82" w:author="Autor">
          <w:r w:rsidR="008568C1" w:rsidRPr="008568C1" w:rsidDel="00325D6C">
            <w:delText xml:space="preserve"> </w:delText>
          </w:r>
          <w:r w:rsidR="008568C1" w:rsidRPr="00F52F40" w:rsidDel="00325D6C">
            <w:rPr>
              <w:rFonts w:ascii="Times New Roman" w:hAnsi="Times New Roman"/>
            </w:rPr>
            <w:delText>napr. elektronických prostriedkoch určených na zadávanie zákaziek VO (poznámka: prijímatelia sú povinní využívať elektronický prostriedok po 18.10.2018 v prípade nadlimitných a podlimitných zákaziek VO).</w:delText>
          </w:r>
          <w:r w:rsidR="008568C1" w:rsidRPr="008568C1" w:rsidDel="00325D6C">
            <w:delText xml:space="preserve"> </w:delText>
          </w:r>
        </w:del>
        <w:r w:rsidR="008568C1" w:rsidRPr="00F52F40">
          <w:rPr>
            <w:rFonts w:ascii="Times New Roman" w:hAnsi="Times New Roman"/>
          </w:rPr>
          <w:t xml:space="preserve">Prijímateľ je v každom prípade povinný v ITMS2014+ najprv založiť objekt VO. Je akceptovateľné, ak </w:t>
        </w:r>
      </w:ins>
      <w:ins w:id="83" w:author="Melinda Vargová" w:date="2020-10-26T13:34:00Z">
        <w:r w:rsidR="005766BC">
          <w:rPr>
            <w:rFonts w:ascii="Times New Roman" w:hAnsi="Times New Roman"/>
          </w:rPr>
          <w:t>P</w:t>
        </w:r>
      </w:ins>
      <w:ins w:id="84" w:author="Autor">
        <w:r w:rsidR="008568C1" w:rsidRPr="00F52F40">
          <w:rPr>
            <w:rFonts w:ascii="Times New Roman" w:hAnsi="Times New Roman"/>
          </w:rPr>
          <w:t xml:space="preserve">rijímateľ uvedie prostredníctvom hypertextového linku odkaz na dokumentáciu zverejnenú v elektronickom prostriedku použitom na účely zadávania zákazky (týka sa napr. zákaziek zadávaných s </w:t>
        </w:r>
        <w:r w:rsidR="008568C1" w:rsidRPr="00F52F40">
          <w:rPr>
            <w:rFonts w:ascii="Times New Roman" w:hAnsi="Times New Roman"/>
          </w:rPr>
          <w:lastRenderedPageBreak/>
          <w:t>využitým elektronického trhoviska, kde sys</w:t>
        </w:r>
        <w:r w:rsidR="008568C1" w:rsidRPr="00325D6C">
          <w:rPr>
            <w:rFonts w:ascii="Times New Roman" w:hAnsi="Times New Roman"/>
          </w:rPr>
          <w:t xml:space="preserve">tém EKS po uzavretí zmluvy automaticky vygeneruje súbor údajov zachytávajúcich priebeh zadávania zákazky, vrátane uzavretej zmluvy) alebo ak </w:t>
        </w:r>
      </w:ins>
      <w:ins w:id="85" w:author="Melinda Vargová" w:date="2020-10-26T13:34:00Z">
        <w:r w:rsidR="005766BC">
          <w:rPr>
            <w:rFonts w:ascii="Times New Roman" w:hAnsi="Times New Roman"/>
          </w:rPr>
          <w:t>P</w:t>
        </w:r>
      </w:ins>
      <w:ins w:id="86" w:author="Autor">
        <w:r w:rsidR="008568C1" w:rsidRPr="00325D6C">
          <w:rPr>
            <w:rFonts w:ascii="Times New Roman" w:hAnsi="Times New Roman"/>
          </w:rPr>
          <w:t xml:space="preserve">rijímateľ predloží cez ITMS2014+ prihlasovacie údaje, ktoré zabezpečia, že </w:t>
        </w:r>
      </w:ins>
      <w:ins w:id="87" w:author="Melinda Vargová" w:date="2020-10-26T13:30:00Z">
        <w:r w:rsidR="005766BC">
          <w:rPr>
            <w:rFonts w:ascii="Times New Roman" w:hAnsi="Times New Roman"/>
          </w:rPr>
          <w:t>Poskytovateľ</w:t>
        </w:r>
      </w:ins>
      <w:ins w:id="88" w:author="Autor">
        <w:r w:rsidR="008568C1" w:rsidRPr="00325D6C">
          <w:rPr>
            <w:rFonts w:ascii="Times New Roman" w:hAnsi="Times New Roman"/>
          </w:rPr>
          <w:t xml:space="preserve"> bude mať prístup k dokumentácii k zákazke, ktorá je nahratá v elektronickom prostriedku (napr. v systéme EVO), a to pre účely výkonu finančnej kontroly/kontroly. </w:t>
        </w:r>
      </w:ins>
      <w:del w:id="89" w:author="Autor">
        <w:r w:rsidR="00E96899" w:rsidRPr="00325D6C" w:rsidDel="008568C1">
          <w:rPr>
            <w:rFonts w:ascii="Times New Roman" w:hAnsi="Times New Roman"/>
          </w:rPr>
          <w:delText xml:space="preserve"> </w:delText>
        </w:r>
        <w:r w:rsidR="00D50912" w:rsidRPr="00325D6C" w:rsidDel="00EF3013">
          <w:rPr>
            <w:rFonts w:ascii="Times New Roman" w:hAnsi="Times New Roman"/>
          </w:rPr>
          <w:delText xml:space="preserve">resp., </w:delText>
        </w:r>
        <w:r w:rsidR="00E96899" w:rsidRPr="00325D6C" w:rsidDel="00EF3013">
          <w:rPr>
            <w:rFonts w:ascii="Times New Roman" w:hAnsi="Times New Roman"/>
          </w:rPr>
          <w:delText xml:space="preserve">či je elektronicky dostupná aj bez neprimeraných administratívnych a technických nárokov na kapacity Prijímateľa. </w:delText>
        </w:r>
      </w:del>
      <w:r w:rsidR="00E96899" w:rsidRPr="00325D6C">
        <w:rPr>
          <w:rFonts w:ascii="Times New Roman" w:hAnsi="Times New Roman"/>
        </w:rPr>
        <w:t>Poskytovateľ</w:t>
      </w:r>
      <w:r w:rsidR="00EA3175" w:rsidRPr="00325D6C">
        <w:rPr>
          <w:rFonts w:ascii="Times New Roman" w:hAnsi="Times New Roman"/>
        </w:rPr>
        <w:t xml:space="preserve"> je povinný s ohľadom na podmienky uvedené v predošlej vete vyžadovať predloženie dokumentácie cez ITMS2014+ aj v prípade zákaziek </w:t>
      </w:r>
      <w:del w:id="90" w:author="Autor">
        <w:r w:rsidR="00EA3175" w:rsidRPr="00325D6C" w:rsidDel="00181FDC">
          <w:rPr>
            <w:rFonts w:ascii="Times New Roman" w:hAnsi="Times New Roman"/>
          </w:rPr>
          <w:delText xml:space="preserve">realizovaných s využitím elektronického trhoviska a zákaziek </w:delText>
        </w:r>
      </w:del>
      <w:r w:rsidR="00EA3175" w:rsidRPr="00325D6C">
        <w:rPr>
          <w:rFonts w:ascii="Times New Roman" w:hAnsi="Times New Roman"/>
        </w:rPr>
        <w:t xml:space="preserve">s nízkou hodnotou, pričom rozsah takto predkladanej dokumentácie určí </w:t>
      </w:r>
      <w:r w:rsidR="00E96899" w:rsidRPr="00325D6C">
        <w:rPr>
          <w:rFonts w:ascii="Times New Roman" w:hAnsi="Times New Roman"/>
        </w:rPr>
        <w:t>Poskytovateľ</w:t>
      </w:r>
      <w:r w:rsidR="00EA3175" w:rsidRPr="00325D6C">
        <w:rPr>
          <w:rFonts w:ascii="Times New Roman" w:hAnsi="Times New Roman"/>
        </w:rPr>
        <w:t xml:space="preserve">. </w:t>
      </w:r>
      <w:r w:rsidRPr="00325D6C">
        <w:rPr>
          <w:rFonts w:ascii="Times New Roman" w:hAnsi="Times New Roman"/>
        </w:rPr>
        <w:t>Prijímateľ súčasne s dokumentáciou predkladá Poskytovateľovi aj čestné vyhlásenie, v ktorom identifikuje Projekt a kontrolované obstarávanie služieb, tovarov a stavebných prác. Súčasťou tohto čestného vyhlásenia je súpis všetkej dokumentácie</w:t>
      </w:r>
      <w:r w:rsidR="00491A08" w:rsidRPr="00325D6C">
        <w:rPr>
          <w:rFonts w:ascii="Times New Roman" w:hAnsi="Times New Roman"/>
        </w:rPr>
        <w:t xml:space="preserve"> predkladanej cez ITMS2014+</w:t>
      </w:r>
      <w:r w:rsidRPr="00325D6C">
        <w:rPr>
          <w:rFonts w:ascii="Times New Roman" w:hAnsi="Times New Roman"/>
        </w:rPr>
        <w:t xml:space="preserve">,  a vyhlásenie, že predkladaná </w:t>
      </w:r>
      <w:r w:rsidR="00E96899" w:rsidRPr="00325D6C">
        <w:rPr>
          <w:rFonts w:ascii="Times New Roman" w:hAnsi="Times New Roman"/>
        </w:rPr>
        <w:t xml:space="preserve">dokumentácia </w:t>
      </w:r>
      <w:r w:rsidRPr="00325D6C">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325D6C">
        <w:rPr>
          <w:rFonts w:ascii="Times New Roman" w:hAnsi="Times New Roman"/>
        </w:rPr>
        <w:t>finančnú</w:t>
      </w:r>
      <w:r w:rsidRPr="00325D6C">
        <w:rPr>
          <w:rFonts w:ascii="Times New Roman" w:hAnsi="Times New Roman"/>
        </w:rPr>
        <w:t xml:space="preserve"> kontrolu a jej </w:t>
      </w:r>
      <w:r w:rsidR="00922245" w:rsidRPr="00325D6C">
        <w:rPr>
          <w:rFonts w:ascii="Times New Roman" w:hAnsi="Times New Roman"/>
        </w:rPr>
        <w:t xml:space="preserve">možné </w:t>
      </w:r>
      <w:r w:rsidRPr="00325D6C">
        <w:rPr>
          <w:rFonts w:ascii="Times New Roman" w:hAnsi="Times New Roman"/>
        </w:rPr>
        <w:t xml:space="preserve">závery </w:t>
      </w:r>
      <w:r w:rsidR="00922245" w:rsidRPr="00325D6C">
        <w:rPr>
          <w:rFonts w:ascii="Times New Roman" w:hAnsi="Times New Roman"/>
        </w:rPr>
        <w:t>sú uvedené v</w:t>
      </w:r>
      <w:r w:rsidRPr="00325D6C">
        <w:rPr>
          <w:rFonts w:ascii="Times New Roman" w:hAnsi="Times New Roman"/>
        </w:rPr>
        <w:t xml:space="preserve"> odseku 1</w:t>
      </w:r>
      <w:r w:rsidR="00FD4EE9" w:rsidRPr="00325D6C">
        <w:rPr>
          <w:rFonts w:ascii="Times New Roman" w:hAnsi="Times New Roman"/>
        </w:rPr>
        <w:t>4</w:t>
      </w:r>
      <w:r w:rsidRPr="00325D6C">
        <w:rPr>
          <w:rFonts w:ascii="Times New Roman" w:hAnsi="Times New Roman"/>
        </w:rPr>
        <w:t xml:space="preserve"> tohto článku VZP. </w:t>
      </w:r>
      <w:r w:rsidR="00FD4EE9" w:rsidRPr="00325D6C">
        <w:rPr>
          <w:rFonts w:ascii="Times New Roman" w:hAnsi="Times New Roman"/>
        </w:rPr>
        <w:t xml:space="preserve">V prípade, že dokumentácia predložená cez ITMS 2014+ nie je kompletná, </w:t>
      </w:r>
      <w:ins w:id="91" w:author="Melinda Vargová" w:date="2020-10-26T13:39:00Z">
        <w:r w:rsidR="005766BC">
          <w:rPr>
            <w:rFonts w:ascii="Times New Roman" w:hAnsi="Times New Roman"/>
          </w:rPr>
          <w:t>P</w:t>
        </w:r>
      </w:ins>
      <w:del w:id="92" w:author="Melinda Vargová" w:date="2020-10-26T13:39:00Z">
        <w:r w:rsidR="00FD4EE9" w:rsidRPr="00325D6C" w:rsidDel="005766BC">
          <w:rPr>
            <w:rFonts w:ascii="Times New Roman" w:hAnsi="Times New Roman"/>
          </w:rPr>
          <w:delText>p</w:delText>
        </w:r>
      </w:del>
      <w:r w:rsidR="00FD4EE9" w:rsidRPr="00325D6C">
        <w:rPr>
          <w:rFonts w:ascii="Times New Roman" w:hAnsi="Times New Roman"/>
        </w:rPr>
        <w:t xml:space="preserve">rijímateľ je povinný predložiť aj chýbajúcu časť dokumentácie cez ITMS 2014+ na základe žiadosti Poskytovateľa o doplnenie dokumentácie doručenej </w:t>
      </w:r>
      <w:r w:rsidR="00DC1ADB" w:rsidRPr="00325D6C">
        <w:rPr>
          <w:rFonts w:ascii="Times New Roman" w:hAnsi="Times New Roman"/>
        </w:rPr>
        <w:t>v listinnej podobe alebo elektronickej podobe</w:t>
      </w:r>
      <w:r w:rsidR="00FD4EE9" w:rsidRPr="00325D6C">
        <w:rPr>
          <w:rFonts w:ascii="Times New Roman" w:hAnsi="Times New Roman"/>
        </w:rPr>
        <w:t>. Uvedené sa týka aj prípadov, keď je dokumentácia predložená cez ITMS 2014+ nečitateľná alebo poškodená.</w:t>
      </w:r>
      <w:r w:rsidR="008066A8" w:rsidRPr="00325D6C">
        <w:rPr>
          <w:rFonts w:ascii="Times New Roman" w:hAnsi="Times New Roman"/>
        </w:rPr>
        <w:t xml:space="preserve"> V prípade, ak Prijímateľ ktorékoľvek vyhlásenie podľa tohto odseku napriek výzve Poskytovateľa nepredloží,</w:t>
      </w:r>
      <w:r w:rsidR="009F6A65" w:rsidRPr="00325D6C">
        <w:rPr>
          <w:rFonts w:ascii="Times New Roman" w:hAnsi="Times New Roman"/>
        </w:rPr>
        <w:t xml:space="preserve"> môže byť uvedené kvalifikované ako </w:t>
      </w:r>
      <w:r w:rsidR="008D3361" w:rsidRPr="00325D6C">
        <w:rPr>
          <w:rFonts w:ascii="Times New Roman" w:hAnsi="Times New Roman"/>
        </w:rPr>
        <w:t xml:space="preserve"> podstatné </w:t>
      </w:r>
      <w:r w:rsidR="00767928" w:rsidRPr="00325D6C">
        <w:rPr>
          <w:rFonts w:ascii="Times New Roman" w:hAnsi="Times New Roman"/>
        </w:rPr>
        <w:t xml:space="preserve">porušenie </w:t>
      </w:r>
      <w:r w:rsidR="008D3361" w:rsidRPr="00325D6C">
        <w:rPr>
          <w:rFonts w:ascii="Times New Roman" w:hAnsi="Times New Roman"/>
        </w:rPr>
        <w:t>povinnost</w:t>
      </w:r>
      <w:r w:rsidR="002A4553" w:rsidRPr="00325D6C">
        <w:rPr>
          <w:rFonts w:ascii="Times New Roman" w:hAnsi="Times New Roman"/>
        </w:rPr>
        <w:t>í</w:t>
      </w:r>
      <w:r w:rsidR="008D3361" w:rsidRPr="00325D6C">
        <w:rPr>
          <w:rFonts w:ascii="Times New Roman" w:hAnsi="Times New Roman"/>
        </w:rPr>
        <w:t xml:space="preserve"> Prijímateľom</w:t>
      </w:r>
      <w:r w:rsidR="002A4553" w:rsidRPr="00325D6C">
        <w:rPr>
          <w:rFonts w:ascii="Times New Roman" w:hAnsi="Times New Roman"/>
        </w:rPr>
        <w:t>, resp. podstatné porušenie Zmluvy o poskytnutí NFP</w:t>
      </w:r>
      <w:r w:rsidR="00767928" w:rsidRPr="00325D6C">
        <w:rPr>
          <w:rFonts w:ascii="Times New Roman" w:hAnsi="Times New Roman"/>
        </w:rPr>
        <w:t xml:space="preserve">. </w:t>
      </w:r>
      <w:r w:rsidR="000478C1" w:rsidRPr="00325D6C">
        <w:rPr>
          <w:rFonts w:ascii="Times New Roman" w:hAnsi="Times New Roman"/>
        </w:rPr>
        <w:t xml:space="preserve">Lehoty na výkon finančnej kontroly obstarávania tovarov, služieb, stavebných prác začínajú plynúť prvým pracovným dňom nasledujúcim po evidovaní prijatej žiadosti Prijímateľa o vykonanie kontroly. </w:t>
      </w:r>
      <w:r w:rsidR="003740BD" w:rsidRPr="00325D6C">
        <w:rPr>
          <w:rFonts w:ascii="Times New Roman" w:hAnsi="Times New Roman"/>
        </w:rPr>
        <w:t xml:space="preserve">V </w:t>
      </w:r>
      <w:r w:rsidR="003740BD" w:rsidRPr="005766BC">
        <w:rPr>
          <w:rFonts w:ascii="Times New Roman" w:hAnsi="Times New Roman"/>
        </w:rPr>
        <w:t xml:space="preserve">prípade, že Prijímateľ má aktivovanú elektronickú schránku, môže doručiť </w:t>
      </w:r>
      <w:ins w:id="93" w:author="Melinda Vargová" w:date="2020-10-26T13:31:00Z">
        <w:r w:rsidR="005766BC" w:rsidRPr="005766BC">
          <w:rPr>
            <w:rFonts w:ascii="Times New Roman" w:hAnsi="Times New Roman"/>
          </w:rPr>
          <w:t xml:space="preserve">Poskytovateľovi </w:t>
        </w:r>
      </w:ins>
      <w:del w:id="94" w:author="Melinda Vargová" w:date="2020-10-26T13:31:00Z">
        <w:r w:rsidR="003740BD" w:rsidRPr="005766BC" w:rsidDel="005766BC">
          <w:rPr>
            <w:rFonts w:ascii="Times New Roman" w:hAnsi="Times New Roman"/>
          </w:rPr>
          <w:delText xml:space="preserve">na RO </w:delText>
        </w:r>
      </w:del>
      <w:r w:rsidR="003740BD" w:rsidRPr="005766BC">
        <w:rPr>
          <w:rFonts w:ascii="Times New Roman" w:hAnsi="Times New Roman"/>
        </w:rPr>
        <w:t xml:space="preserve">žiadosť o vykonanie kontroly prostredníctvom elektronickej schránky alebo listinne, ak Prijímateľ nemá aktivovanú elektronickú schránku, doručí </w:t>
      </w:r>
      <w:ins w:id="95" w:author="Melinda Vargová" w:date="2020-10-26T13:31:00Z">
        <w:r w:rsidR="005766BC" w:rsidRPr="00E6134D">
          <w:rPr>
            <w:rFonts w:ascii="Times New Roman" w:hAnsi="Times New Roman"/>
          </w:rPr>
          <w:t>Poskytovateľovi</w:t>
        </w:r>
      </w:ins>
      <w:del w:id="96" w:author="Melinda Vargová" w:date="2020-10-26T13:31:00Z">
        <w:r w:rsidR="003740BD" w:rsidRPr="00E6134D" w:rsidDel="005766BC">
          <w:rPr>
            <w:rFonts w:ascii="Times New Roman" w:hAnsi="Times New Roman"/>
          </w:rPr>
          <w:delText xml:space="preserve">na </w:delText>
        </w:r>
      </w:del>
      <w:ins w:id="97" w:author="Melinda Vargová" w:date="2020-10-26T13:31:00Z">
        <w:r w:rsidR="005766BC" w:rsidRPr="00E6134D">
          <w:rPr>
            <w:rFonts w:ascii="Times New Roman" w:hAnsi="Times New Roman"/>
          </w:rPr>
          <w:t xml:space="preserve"> </w:t>
        </w:r>
      </w:ins>
      <w:del w:id="98" w:author="Melinda Vargová" w:date="2020-10-26T13:31:00Z">
        <w:r w:rsidR="003740BD" w:rsidRPr="00E6134D" w:rsidDel="005766BC">
          <w:rPr>
            <w:rFonts w:ascii="Times New Roman" w:hAnsi="Times New Roman"/>
          </w:rPr>
          <w:delText>RO</w:delText>
        </w:r>
        <w:r w:rsidR="003740BD" w:rsidRPr="00325D6C" w:rsidDel="005766BC">
          <w:rPr>
            <w:rFonts w:ascii="Times New Roman" w:hAnsi="Times New Roman"/>
          </w:rPr>
          <w:delText xml:space="preserve"> </w:delText>
        </w:r>
      </w:del>
      <w:r w:rsidR="003740BD" w:rsidRPr="00325D6C">
        <w:rPr>
          <w:rFonts w:ascii="Times New Roman" w:hAnsi="Times New Roman"/>
        </w:rPr>
        <w:t xml:space="preserve">žiadosť o vykonanie kontroly listinne. Prijímateľ je zároveň v prípade nadlimitných a podlimitných zákaziek verejného obstarávania povinný sprístupniť elektronickú podobu kompletnej dokumentácie pre účely výkonu kontroly/finančnej kontroly </w:t>
      </w:r>
      <w:ins w:id="99" w:author="Melinda Vargová" w:date="2020-10-26T13:32:00Z">
        <w:r w:rsidR="005766BC" w:rsidRPr="005766BC">
          <w:rPr>
            <w:rFonts w:ascii="Times New Roman" w:hAnsi="Times New Roman"/>
          </w:rPr>
          <w:t>Poskytovateľa</w:t>
        </w:r>
      </w:ins>
      <w:del w:id="100" w:author="Melinda Vargová" w:date="2020-10-26T13:32:00Z">
        <w:r w:rsidR="003740BD" w:rsidRPr="005766BC" w:rsidDel="005766BC">
          <w:rPr>
            <w:rFonts w:ascii="Times New Roman" w:hAnsi="Times New Roman"/>
          </w:rPr>
          <w:delText>RO</w:delText>
        </w:r>
      </w:del>
      <w:r w:rsidR="003740BD" w:rsidRPr="005766BC">
        <w:rPr>
          <w:rFonts w:ascii="Times New Roman" w:hAnsi="Times New Roman"/>
        </w:rPr>
        <w:t>,</w:t>
      </w:r>
      <w:r w:rsidR="003740BD" w:rsidRPr="00325D6C">
        <w:rPr>
          <w:rFonts w:ascii="Times New Roman" w:hAnsi="Times New Roman"/>
        </w:rPr>
        <w:t xml:space="preserve"> a to zriadením prístupu do elektronického prostriedku použitého na elektronickú komunikáciu. Súčasťou elektronickej podoby dokumentácie sú aj auditné záznamy o všetkých úkonoch vykonaných v použitom elektronickom prostriedku.</w:t>
      </w:r>
      <w:r w:rsidR="008066A8" w:rsidRPr="00325D6C">
        <w:rPr>
          <w:rFonts w:ascii="Times New Roman" w:hAnsi="Times New Roman"/>
        </w:rPr>
        <w:t xml:space="preserve"> </w:t>
      </w:r>
    </w:p>
    <w:p w14:paraId="70C392E5" w14:textId="5F952CFE"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7 zákona </w:t>
      </w:r>
      <w:r w:rsidR="00647610" w:rsidRPr="00307126">
        <w:rPr>
          <w:rFonts w:ascii="Times New Roman" w:hAnsi="Times New Roman"/>
        </w:rPr>
        <w:t>č. 25/2006 Z. z.)</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kontroly Poskytovateľom dotknutá výlučná a konečná zodpovednosť Prijímateľa za obstarávanie 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podľa zákona č. 25/2006 Z. z.)</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w:t>
      </w:r>
      <w:r w:rsidRPr="00F557E6">
        <w:rPr>
          <w:rFonts w:ascii="Times New Roman" w:hAnsi="Times New Roman"/>
        </w:rPr>
        <w:t xml:space="preserve">Poskytovateľa nie je dotknuté právo Poskytovateľa </w:t>
      </w:r>
      <w:r w:rsidR="00D87797" w:rsidRPr="002C70C9">
        <w:rPr>
          <w:rFonts w:ascii="Times New Roman" w:hAnsi="Times New Roman"/>
        </w:rPr>
        <w:t xml:space="preserve">alebo iného </w:t>
      </w:r>
      <w:r w:rsidR="00104356" w:rsidRPr="00F557E6">
        <w:rPr>
          <w:rFonts w:ascii="Times New Roman" w:hAnsi="Times New Roman"/>
        </w:rPr>
        <w:t xml:space="preserve">oprávneného </w:t>
      </w:r>
      <w:r w:rsidR="00D87797" w:rsidRPr="00F557E6">
        <w:rPr>
          <w:rFonts w:ascii="Times New Roman" w:hAnsi="Times New Roman"/>
        </w:rPr>
        <w:lastRenderedPageBreak/>
        <w:t xml:space="preserve">orgánu </w:t>
      </w:r>
      <w:r w:rsidRPr="00F557E6">
        <w:rPr>
          <w:rFonts w:ascii="Times New Roman" w:hAnsi="Times New Roman"/>
        </w:rPr>
        <w:t xml:space="preserve">na vykonanie </w:t>
      </w:r>
      <w:r w:rsidR="007C7CAD" w:rsidRPr="00F557E6">
        <w:rPr>
          <w:rFonts w:ascii="Times New Roman" w:hAnsi="Times New Roman"/>
        </w:rPr>
        <w:t>opätovnej kontroly/</w:t>
      </w:r>
      <w:r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Pr="00F557E6">
        <w:rPr>
          <w:rFonts w:ascii="Times New Roman" w:hAnsi="Times New Roman"/>
        </w:rPr>
        <w:t xml:space="preserve"> počas celej doby účinnosti Zmluvy</w:t>
      </w:r>
      <w:r w:rsidR="002C6026" w:rsidRPr="00F557E6">
        <w:rPr>
          <w:rFonts w:ascii="Times New Roman" w:hAnsi="Times New Roman"/>
        </w:rPr>
        <w:t xml:space="preserve"> o poskytnutí NFP</w:t>
      </w:r>
      <w:r w:rsidR="00084340">
        <w:rPr>
          <w:rFonts w:ascii="Times New Roman" w:hAnsi="Times New Roman"/>
        </w:rPr>
        <w:t xml:space="preserve"> a/alebo po ukončení realizácie projektu v nadväznosti na zistenia</w:t>
      </w:r>
      <w:r w:rsidR="002C6026" w:rsidRPr="00F557E6">
        <w:rPr>
          <w:rFonts w:ascii="Times New Roman" w:hAnsi="Times New Roman"/>
        </w:rPr>
        <w:t xml:space="preserve">, ktoré budú vyplývať z tejto </w:t>
      </w:r>
      <w:r w:rsidR="007C7CAD" w:rsidRPr="00F557E6">
        <w:rPr>
          <w:rFonts w:ascii="Times New Roman" w:hAnsi="Times New Roman"/>
        </w:rPr>
        <w:t>opätovnej kontroly/</w:t>
      </w:r>
      <w:r w:rsidR="002C6026"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002C6026" w:rsidRPr="00F557E6">
        <w:rPr>
          <w:rFonts w:ascii="Times New Roman" w:hAnsi="Times New Roman"/>
        </w:rPr>
        <w:t xml:space="preserve"> a ktoré môžu byť odlišné od zistení predchádzajúcich kontrol</w:t>
      </w:r>
      <w:r w:rsidRPr="00F557E6">
        <w:rPr>
          <w:rFonts w:ascii="Times New Roman" w:hAnsi="Times New Roman"/>
        </w:rPr>
        <w:t xml:space="preserve">. V prípade, že závery </w:t>
      </w:r>
      <w:r w:rsidR="007C7CAD" w:rsidRPr="00F557E6">
        <w:rPr>
          <w:rFonts w:ascii="Times New Roman" w:hAnsi="Times New Roman"/>
        </w:rPr>
        <w:t>opätovnej kontroly/</w:t>
      </w:r>
      <w:r w:rsidRPr="00F557E6">
        <w:rPr>
          <w:rFonts w:ascii="Times New Roman" w:hAnsi="Times New Roman"/>
        </w:rPr>
        <w:t>novej kontroly</w:t>
      </w:r>
      <w:r w:rsidR="00DA752E" w:rsidRPr="00F557E6">
        <w:rPr>
          <w:rFonts w:ascii="Times New Roman" w:hAnsi="Times New Roman"/>
        </w:rPr>
        <w:t>/auditu/overovania</w:t>
      </w:r>
      <w:r w:rsidR="00D87797" w:rsidRPr="00F557E6">
        <w:rPr>
          <w:rFonts w:ascii="Times New Roman" w:hAnsi="Times New Roman"/>
        </w:rPr>
        <w:t xml:space="preserve">, </w:t>
      </w:r>
      <w:r w:rsidR="00D87797" w:rsidRPr="00F557E6">
        <w:rPr>
          <w:rFonts w:ascii="Times New Roman" w:eastAsia="Times New Roman" w:hAnsi="Times New Roman"/>
          <w:bCs/>
          <w:lang w:eastAsia="sk-SK"/>
        </w:rPr>
        <w:t>a to napríklad v dôsledku aplikácie postupov vychádzajúcich z metodických usmernení, rozhodnutí a výkladových stanovísk ÚVO</w:t>
      </w:r>
      <w:r w:rsidR="00D87797" w:rsidRPr="00307126">
        <w:rPr>
          <w:rFonts w:ascii="Times New Roman" w:eastAsia="Times New Roman" w:hAnsi="Times New Roman"/>
          <w:bCs/>
          <w:lang w:eastAsia="sk-SK"/>
        </w:rPr>
        <w:t xml:space="preserve"> alebo Právnych dokumentov alebo komunikácie s EK alebo inými orgánmi SR a EÚ, </w:t>
      </w:r>
      <w:r w:rsidRPr="00307126">
        <w:rPr>
          <w:rFonts w:ascii="Times New Roman" w:hAnsi="Times New Roman"/>
        </w:rPr>
        <w:t>sú odlišné od záverov predchádzajúcej kontroly, Poskytovateľ je oprávnený na základe záverov z</w:t>
      </w:r>
      <w:r w:rsidR="008F273F">
        <w:rPr>
          <w:rFonts w:ascii="Times New Roman" w:hAnsi="Times New Roman"/>
        </w:rPr>
        <w:t> opätovnej/</w:t>
      </w:r>
      <w:r w:rsidRPr="00307126">
        <w:rPr>
          <w:rFonts w:ascii="Times New Roman" w:hAnsi="Times New Roman"/>
        </w:rPr>
        <w:t>novej kontroly</w:t>
      </w:r>
      <w:r w:rsidR="008F273F">
        <w:rPr>
          <w:rFonts w:ascii="Times New Roman" w:hAnsi="Times New Roman"/>
        </w:rPr>
        <w:t>/auditu/overovania</w:t>
      </w:r>
      <w:r w:rsidRPr="00307126">
        <w:rPr>
          <w:rFonts w:ascii="Times New Roman" w:hAnsi="Times New Roman"/>
        </w:rPr>
        <w:t xml:space="preserve">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AE3A32" w:rsidRPr="00307126">
        <w:rPr>
          <w:rFonts w:ascii="Times New Roman" w:hAnsi="Times New Roman"/>
        </w:rPr>
        <w:t xml:space="preserve"> </w:t>
      </w:r>
      <w:r w:rsidR="0032585D" w:rsidRPr="00307126">
        <w:rPr>
          <w:rFonts w:ascii="Times New Roman" w:hAnsi="Times New Roman"/>
        </w:rPr>
        <w:t>č. 25/2006 Z. z.)</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vo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32585D" w:rsidRPr="00307126">
        <w:rPr>
          <w:rFonts w:ascii="Times New Roman" w:hAnsi="Times New Roman"/>
        </w:rPr>
        <w:t xml:space="preserve"> č. 25/2006 Z. z.)</w:t>
      </w:r>
      <w:r w:rsidR="008B0FB1" w:rsidRPr="00307126">
        <w:rPr>
          <w:rFonts w:ascii="Times New Roman" w:hAnsi="Times New Roman"/>
        </w:rPr>
        <w:t xml:space="preserve"> alebo vyplývajúcich z</w:t>
      </w:r>
      <w:r w:rsidR="006440D7">
        <w:rPr>
          <w:rFonts w:ascii="Times New Roman" w:hAnsi="Times New Roman"/>
        </w:rPr>
        <w:t> právnych predpisov a právnych aktov EÚ</w:t>
      </w:r>
      <w:r w:rsidR="008B0FB1" w:rsidRPr="00307126">
        <w:rPr>
          <w:rFonts w:ascii="Times New Roman" w:hAnsi="Times New Roman"/>
        </w:rPr>
        <w:t xml:space="preserve">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 xml:space="preserve">z </w:t>
      </w:r>
      <w:commentRangeStart w:id="101"/>
      <w:r w:rsidR="008B0FB1" w:rsidRPr="00307126">
        <w:rPr>
          <w:rFonts w:ascii="Times New Roman" w:hAnsi="Times New Roman"/>
        </w:rPr>
        <w:t xml:space="preserve">obvyklej praxe (best practice) </w:t>
      </w:r>
      <w:commentRangeEnd w:id="101"/>
      <w:r w:rsidR="005E4601" w:rsidRPr="00307126">
        <w:rPr>
          <w:rStyle w:val="Odkaznakomentr"/>
          <w:rFonts w:ascii="Times New Roman" w:eastAsia="Times New Roman" w:hAnsi="Times New Roman"/>
          <w:sz w:val="22"/>
          <w:szCs w:val="22"/>
          <w:lang w:val="x-none" w:eastAsia="x-none"/>
        </w:rPr>
        <w:commentReference w:id="101"/>
      </w:r>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r w:rsidR="00DA752E" w:rsidRPr="005D10B3">
        <w:rPr>
          <w:rFonts w:ascii="Times New Roman" w:hAnsi="Times New Roman"/>
        </w:rPr>
        <w:t xml:space="preserve">pri </w:t>
      </w:r>
      <w:r w:rsidR="003D54A6" w:rsidRPr="00E96899">
        <w:rPr>
          <w:rFonts w:ascii="Times New Roman" w:hAnsi="Times New Roman"/>
        </w:rPr>
        <w:t xml:space="preserve">dodržaní pravidiel vyplývajúcich z </w:t>
      </w:r>
      <w:r w:rsidR="00DA752E" w:rsidRPr="00E96899">
        <w:rPr>
          <w:rFonts w:ascii="Times New Roman" w:hAnsi="Times New Roman"/>
        </w:rPr>
        <w:t xml:space="preserve"> § 41 alebo 41a zákona o príspevku z EŠIF</w:t>
      </w:r>
      <w:r w:rsidR="00DA752E" w:rsidRPr="00DA752E">
        <w:rPr>
          <w:rFonts w:ascii="Times New Roman" w:hAnsi="Times New Roman"/>
        </w:rPr>
        <w:t>.</w:t>
      </w:r>
      <w:r w:rsidR="00FB2E45" w:rsidRPr="00DA752E">
        <w:rPr>
          <w:rFonts w:ascii="Times New Roman" w:hAnsi="Times New Roman"/>
        </w:rPr>
        <w:t xml:space="preserve"> </w:t>
      </w:r>
    </w:p>
    <w:p w14:paraId="19E760A4" w14:textId="7832A7F0"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 xml:space="preserve">Minimálny rozsah dokumentácie, ktorú </w:t>
      </w:r>
      <w:ins w:id="102" w:author="Melinda Vargová" w:date="2020-10-26T13:39:00Z">
        <w:r w:rsidR="005766BC">
          <w:rPr>
            <w:rFonts w:ascii="Times New Roman" w:hAnsi="Times New Roman"/>
          </w:rPr>
          <w:t>P</w:t>
        </w:r>
      </w:ins>
      <w:del w:id="103" w:author="Melinda Vargová" w:date="2020-10-26T13:39:00Z">
        <w:r w:rsidR="00EA3175" w:rsidRPr="00307126" w:rsidDel="005766BC">
          <w:rPr>
            <w:rFonts w:ascii="Times New Roman" w:hAnsi="Times New Roman"/>
          </w:rPr>
          <w:delText>p</w:delText>
        </w:r>
      </w:del>
      <w:r w:rsidR="00EA3175" w:rsidRPr="00307126">
        <w:rPr>
          <w:rFonts w:ascii="Times New Roman" w:hAnsi="Times New Roman"/>
        </w:rPr>
        <w:t>rijímateľ povinne predkladá cez ITMS2014+ je definovaný v príslušnej príručke pre prijímateľa, ktorú vydáva RO/SO.</w:t>
      </w:r>
    </w:p>
    <w:p w14:paraId="5C733A62" w14:textId="3D2CF347" w:rsidR="003C0F18" w:rsidRPr="00307126" w:rsidRDefault="00647610"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pravidiel a postupov stanovených zákonom o</w:t>
      </w:r>
      <w:r w:rsidRPr="00307126">
        <w:rPr>
          <w:rFonts w:ascii="Times New Roman" w:hAnsi="Times New Roman"/>
        </w:rPr>
        <w:t> </w:t>
      </w:r>
      <w:r w:rsidR="003C0F18" w:rsidRPr="00307126">
        <w:rPr>
          <w:rFonts w:ascii="Times New Roman" w:hAnsi="Times New Roman"/>
        </w:rPr>
        <w:t>VO</w:t>
      </w:r>
      <w:r w:rsidRPr="00307126">
        <w:rPr>
          <w:rFonts w:ascii="Times New Roman" w:hAnsi="Times New Roman"/>
        </w:rPr>
        <w:t xml:space="preserve"> (zákonom č. 25/2006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ins w:id="104" w:author="Autor">
        <w:r w:rsidR="00E242EC">
          <w:rPr>
            <w:rFonts w:ascii="Times New Roman" w:hAnsi="Times New Roman"/>
          </w:rPr>
          <w:t xml:space="preserve">a typu zákazky </w:t>
        </w:r>
      </w:ins>
      <w:r w:rsidR="003C0F18" w:rsidRPr="00307126">
        <w:rPr>
          <w:rFonts w:ascii="Times New Roman" w:hAnsi="Times New Roman"/>
        </w:rPr>
        <w:t>ako:</w:t>
      </w:r>
    </w:p>
    <w:p w14:paraId="4B93B464" w14:textId="4A45C442" w:rsidR="003C0F18" w:rsidRPr="00307126" w:rsidRDefault="00E37707" w:rsidP="00E242EC">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x</w:t>
      </w:r>
      <w:ins w:id="105" w:author="Autor">
        <w:r w:rsidR="00D44D45">
          <w:rPr>
            <w:sz w:val="22"/>
            <w:szCs w:val="22"/>
          </w:rPr>
          <w:t xml:space="preserve"> </w:t>
        </w:r>
      </w:ins>
      <w:del w:id="106" w:author="Autor">
        <w:r w:rsidR="003C0F18" w:rsidRPr="00307126" w:rsidDel="00D44D45">
          <w:rPr>
            <w:sz w:val="22"/>
            <w:szCs w:val="22"/>
          </w:rPr>
          <w:delText>-</w:delText>
        </w:r>
      </w:del>
      <w:r w:rsidR="003C0F18" w:rsidRPr="00307126">
        <w:rPr>
          <w:sz w:val="22"/>
          <w:szCs w:val="22"/>
        </w:rPr>
        <w:t xml:space="preserve">ante kontrolu pred vyhlásením </w:t>
      </w:r>
      <w:r w:rsidR="00CF6859" w:rsidRPr="00307126">
        <w:rPr>
          <w:sz w:val="22"/>
          <w:szCs w:val="22"/>
        </w:rPr>
        <w:t>VO</w:t>
      </w:r>
      <w:ins w:id="107" w:author="Autor">
        <w:r w:rsidR="00E242EC">
          <w:rPr>
            <w:sz w:val="22"/>
            <w:szCs w:val="22"/>
          </w:rPr>
          <w:t xml:space="preserve"> (p</w:t>
        </w:r>
        <w:r w:rsidR="00E242EC" w:rsidRPr="00E242EC">
          <w:rPr>
            <w:sz w:val="22"/>
            <w:szCs w:val="22"/>
          </w:rPr>
          <w:t xml:space="preserve">rvá ex ante kontrola nie je povinná a </w:t>
        </w:r>
      </w:ins>
      <w:ins w:id="108" w:author="Melinda Vargová" w:date="2020-10-26T13:33:00Z">
        <w:r w:rsidR="005766BC">
          <w:rPr>
            <w:sz w:val="22"/>
            <w:szCs w:val="22"/>
          </w:rPr>
          <w:t>P</w:t>
        </w:r>
      </w:ins>
      <w:ins w:id="109" w:author="Autor">
        <w:r w:rsidR="00E242EC" w:rsidRPr="00E242EC">
          <w:rPr>
            <w:sz w:val="22"/>
            <w:szCs w:val="22"/>
          </w:rPr>
          <w:t xml:space="preserve">rijímateľ sa môže dobrovoľne rozhodnúť predložiť dokumentáciu na prvú ex ante kontrolu </w:t>
        </w:r>
      </w:ins>
      <w:ins w:id="110" w:author="Melinda Vargová" w:date="2020-10-26T13:35:00Z">
        <w:r w:rsidR="005766BC">
          <w:t>Poskytovateľovi</w:t>
        </w:r>
      </w:ins>
      <w:ins w:id="111" w:author="Autor">
        <w:r w:rsidR="00E242EC" w:rsidRPr="00E242EC">
          <w:rPr>
            <w:sz w:val="22"/>
            <w:szCs w:val="22"/>
          </w:rPr>
          <w:t xml:space="preserve"> v prípade všetkých nadlimitných postupov zadávania zákaziek a podlimitných zákaziek na stavebné práce</w:t>
        </w:r>
        <w:r w:rsidR="00E242EC">
          <w:rPr>
            <w:sz w:val="22"/>
            <w:szCs w:val="22"/>
          </w:rPr>
          <w:t>)</w:t>
        </w:r>
      </w:ins>
      <w:r w:rsidR="003C0F18" w:rsidRPr="00307126">
        <w:rPr>
          <w:sz w:val="22"/>
          <w:szCs w:val="22"/>
        </w:rPr>
        <w:t>,</w:t>
      </w:r>
    </w:p>
    <w:p w14:paraId="7C7C44A7" w14:textId="71573CD0" w:rsidR="003C0F18" w:rsidRPr="00E242EC" w:rsidRDefault="00E37707">
      <w:pPr>
        <w:pStyle w:val="Odsekzoznamu"/>
        <w:numPr>
          <w:ilvl w:val="0"/>
          <w:numId w:val="26"/>
        </w:numPr>
        <w:jc w:val="both"/>
        <w:rPr>
          <w:sz w:val="22"/>
          <w:szCs w:val="22"/>
        </w:rPr>
        <w:pPrChange w:id="112" w:author="Autor">
          <w:pPr>
            <w:pStyle w:val="Odsekzoznamu"/>
            <w:numPr>
              <w:numId w:val="26"/>
            </w:numPr>
            <w:spacing w:before="120" w:line="264" w:lineRule="auto"/>
            <w:ind w:left="1260" w:hanging="360"/>
            <w:jc w:val="both"/>
          </w:pPr>
        </w:pPrChange>
      </w:pPr>
      <w:r w:rsidRPr="00307126">
        <w:rPr>
          <w:sz w:val="22"/>
          <w:szCs w:val="22"/>
        </w:rPr>
        <w:t>Druhú e</w:t>
      </w:r>
      <w:r w:rsidR="003C0F18" w:rsidRPr="00307126">
        <w:rPr>
          <w:sz w:val="22"/>
          <w:szCs w:val="22"/>
        </w:rPr>
        <w:t>x</w:t>
      </w:r>
      <w:ins w:id="113" w:author="Autor">
        <w:r w:rsidR="00D44D45">
          <w:rPr>
            <w:sz w:val="22"/>
            <w:szCs w:val="22"/>
          </w:rPr>
          <w:t xml:space="preserve"> </w:t>
        </w:r>
      </w:ins>
      <w:del w:id="114" w:author="Autor">
        <w:r w:rsidR="003C0F18" w:rsidRPr="00307126" w:rsidDel="00D44D45">
          <w:rPr>
            <w:sz w:val="22"/>
            <w:szCs w:val="22"/>
          </w:rPr>
          <w:delText>-</w:delText>
        </w:r>
      </w:del>
      <w:r w:rsidR="003C0F18" w:rsidRPr="00307126">
        <w:rPr>
          <w:sz w:val="22"/>
          <w:szCs w:val="22"/>
        </w:rPr>
        <w:t>ante kontrolu pred podpisom zmluvy s úspešným uchádzačom</w:t>
      </w:r>
      <w:ins w:id="115" w:author="Autor">
        <w:r w:rsidR="00E242EC" w:rsidRPr="00E242EC">
          <w:t xml:space="preserve"> </w:t>
        </w:r>
        <w:r w:rsidR="00E242EC">
          <w:t>(</w:t>
        </w:r>
        <w:r w:rsidR="00E242EC">
          <w:rPr>
            <w:sz w:val="22"/>
            <w:szCs w:val="22"/>
          </w:rPr>
          <w:t>d</w:t>
        </w:r>
        <w:r w:rsidR="00E242EC" w:rsidRPr="00E242EC">
          <w:rPr>
            <w:sz w:val="22"/>
            <w:szCs w:val="22"/>
          </w:rPr>
          <w:t xml:space="preserve">ruhá ex ante kontrola nie je povinná a </w:t>
        </w:r>
      </w:ins>
      <w:ins w:id="116" w:author="Cermakova Nikoleta" w:date="2020-10-26T09:42:00Z">
        <w:r w:rsidR="00DF6A5D">
          <w:rPr>
            <w:sz w:val="22"/>
            <w:szCs w:val="22"/>
          </w:rPr>
          <w:t>P</w:t>
        </w:r>
      </w:ins>
      <w:ins w:id="117" w:author="Autor">
        <w:r w:rsidR="00E242EC" w:rsidRPr="00E242EC">
          <w:rPr>
            <w:sz w:val="22"/>
            <w:szCs w:val="22"/>
          </w:rPr>
          <w:t>rijímateľ sa môže dobrovoľne rozhodnúť predložiť dokumentáciu na druhú ex ante kontrolu, ak ide o nadlimitnú zákazku, ktorá nie je predmetnom povinnej kon</w:t>
        </w:r>
        <w:r w:rsidR="00E242EC">
          <w:rPr>
            <w:sz w:val="22"/>
            <w:szCs w:val="22"/>
          </w:rPr>
          <w:t>troly ÚVO podľa § 169 ods. 2 zákona o VO)</w:t>
        </w:r>
      </w:ins>
      <w:ins w:id="118" w:author="user" w:date="2020-10-24T01:45:00Z">
        <w:r w:rsidR="007E5E56">
          <w:rPr>
            <w:sz w:val="22"/>
            <w:szCs w:val="22"/>
          </w:rPr>
          <w:t>,</w:t>
        </w:r>
      </w:ins>
      <w:ins w:id="119" w:author="Autor">
        <w:del w:id="120" w:author="user" w:date="2020-10-24T01:45:00Z">
          <w:r w:rsidR="00E242EC" w:rsidRPr="00E242EC" w:rsidDel="007E5E56">
            <w:rPr>
              <w:sz w:val="22"/>
              <w:szCs w:val="22"/>
            </w:rPr>
            <w:delText>.</w:delText>
          </w:r>
        </w:del>
      </w:ins>
      <w:del w:id="121" w:author="Autor">
        <w:r w:rsidR="003C0F18" w:rsidRPr="00E242EC" w:rsidDel="00E242EC">
          <w:rPr>
            <w:sz w:val="22"/>
            <w:szCs w:val="22"/>
          </w:rPr>
          <w:delText>,</w:delText>
        </w:r>
      </w:del>
    </w:p>
    <w:p w14:paraId="4662C330" w14:textId="23E25AFD"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Štandardnú alebo následnú e</w:t>
      </w:r>
      <w:r w:rsidR="003C0F18" w:rsidRPr="00307126">
        <w:rPr>
          <w:sz w:val="22"/>
          <w:szCs w:val="22"/>
        </w:rPr>
        <w:t>x</w:t>
      </w:r>
      <w:del w:id="122" w:author="Autor">
        <w:r w:rsidR="003C0F18" w:rsidRPr="00307126" w:rsidDel="00D44D45">
          <w:rPr>
            <w:sz w:val="22"/>
            <w:szCs w:val="22"/>
          </w:rPr>
          <w:delText>-</w:delText>
        </w:r>
      </w:del>
      <w:ins w:id="123" w:author="Autor">
        <w:r w:rsidR="00D44D45">
          <w:rPr>
            <w:sz w:val="22"/>
            <w:szCs w:val="22"/>
          </w:rPr>
          <w:t xml:space="preserve"> </w:t>
        </w:r>
      </w:ins>
      <w:r w:rsidR="003C0F18" w:rsidRPr="00307126">
        <w:rPr>
          <w:sz w:val="22"/>
          <w:szCs w:val="22"/>
        </w:rPr>
        <w:t>post kontrolu,</w:t>
      </w:r>
    </w:p>
    <w:p w14:paraId="55E6E07A" w14:textId="42A3AEDC" w:rsidR="003C0F18" w:rsidRPr="00307126" w:rsidRDefault="003C0F18" w:rsidP="00E242EC">
      <w:pPr>
        <w:pStyle w:val="Odsekzoznamu"/>
        <w:numPr>
          <w:ilvl w:val="0"/>
          <w:numId w:val="26"/>
        </w:numPr>
        <w:spacing w:before="120" w:line="264" w:lineRule="auto"/>
        <w:jc w:val="both"/>
        <w:rPr>
          <w:sz w:val="22"/>
          <w:szCs w:val="22"/>
        </w:rPr>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ins w:id="124" w:author="Autor">
        <w:r w:rsidR="00E242EC">
          <w:rPr>
            <w:sz w:val="22"/>
            <w:szCs w:val="22"/>
          </w:rPr>
          <w:t xml:space="preserve"> po ich podpise </w:t>
        </w:r>
        <w:r w:rsidR="00E242EC" w:rsidRPr="00E242EC">
          <w:rPr>
            <w:sz w:val="22"/>
            <w:szCs w:val="22"/>
          </w:rPr>
          <w:t xml:space="preserve">(kontrola </w:t>
        </w:r>
        <w:r w:rsidR="00E242EC">
          <w:rPr>
            <w:sz w:val="22"/>
            <w:szCs w:val="22"/>
          </w:rPr>
          <w:t xml:space="preserve">dodatkov </w:t>
        </w:r>
        <w:r w:rsidR="00E242EC" w:rsidRPr="00E242EC">
          <w:rPr>
            <w:sz w:val="22"/>
            <w:szCs w:val="22"/>
          </w:rPr>
          <w:t xml:space="preserve">pred podpisom je predmetom kontroly </w:t>
        </w:r>
      </w:ins>
      <w:ins w:id="125" w:author="Melinda Vargová" w:date="2020-10-26T13:37:00Z">
        <w:r w:rsidR="005766BC">
          <w:t>Poskytovateľom</w:t>
        </w:r>
      </w:ins>
      <w:ins w:id="126" w:author="Melinda Vargová" w:date="2020-10-26T13:38:00Z">
        <w:r w:rsidR="005766BC">
          <w:t xml:space="preserve"> </w:t>
        </w:r>
      </w:ins>
      <w:ins w:id="127" w:author="Autor">
        <w:r w:rsidR="00E242EC" w:rsidRPr="00E242EC">
          <w:rPr>
            <w:sz w:val="22"/>
            <w:szCs w:val="22"/>
          </w:rPr>
          <w:t xml:space="preserve">v prípade, ak </w:t>
        </w:r>
      </w:ins>
      <w:ins w:id="128" w:author="Melinda Vargová" w:date="2020-10-26T13:37:00Z">
        <w:r w:rsidR="005766BC">
          <w:rPr>
            <w:sz w:val="22"/>
            <w:szCs w:val="22"/>
          </w:rPr>
          <w:lastRenderedPageBreak/>
          <w:t>P</w:t>
        </w:r>
      </w:ins>
      <w:ins w:id="129" w:author="Autor">
        <w:r w:rsidR="00E242EC" w:rsidRPr="00E242EC">
          <w:rPr>
            <w:sz w:val="22"/>
            <w:szCs w:val="22"/>
          </w:rPr>
          <w:t xml:space="preserve">rijímateľ návrh dodatku dobrovoľne predloží </w:t>
        </w:r>
      </w:ins>
      <w:ins w:id="130" w:author="Melinda Vargová" w:date="2020-10-26T13:37:00Z">
        <w:r w:rsidR="005766BC">
          <w:t>Poskytovateľovi</w:t>
        </w:r>
      </w:ins>
      <w:ins w:id="131" w:author="CKO " w:date="2020-10-26T15:01:00Z">
        <w:r w:rsidR="00C270A8">
          <w:t xml:space="preserve"> </w:t>
        </w:r>
      </w:ins>
      <w:ins w:id="132" w:author="Autor">
        <w:r w:rsidR="00E242EC" w:rsidRPr="00E242EC">
          <w:rPr>
            <w:sz w:val="22"/>
            <w:szCs w:val="22"/>
          </w:rPr>
          <w:t xml:space="preserve">za účelom výkonu </w:t>
        </w:r>
        <w:r w:rsidR="00E242EC">
          <w:rPr>
            <w:sz w:val="22"/>
            <w:szCs w:val="22"/>
          </w:rPr>
          <w:t xml:space="preserve">finančnej </w:t>
        </w:r>
        <w:r w:rsidR="00E242EC" w:rsidRPr="00E242EC">
          <w:rPr>
            <w:sz w:val="22"/>
            <w:szCs w:val="22"/>
          </w:rPr>
          <w:t>kontroly)</w:t>
        </w:r>
      </w:ins>
      <w:r w:rsidRPr="00307126">
        <w:rPr>
          <w:sz w:val="22"/>
          <w:szCs w:val="22"/>
        </w:rPr>
        <w:t>.</w:t>
      </w:r>
    </w:p>
    <w:p w14:paraId="153E9292" w14:textId="77777777"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14:paraId="1C89B43F" w14:textId="1F56A89B" w:rsidR="003C0F18" w:rsidRPr="00307126" w:rsidRDefault="0054138C" w:rsidP="00C87FFC">
      <w:pPr>
        <w:pStyle w:val="Odsekzoznamu"/>
        <w:numPr>
          <w:ilvl w:val="0"/>
          <w:numId w:val="28"/>
        </w:numPr>
        <w:spacing w:before="120" w:line="264" w:lineRule="auto"/>
        <w:ind w:left="1276" w:hanging="425"/>
        <w:jc w:val="both"/>
        <w:rPr>
          <w:sz w:val="22"/>
          <w:szCs w:val="22"/>
        </w:rPr>
      </w:pPr>
      <w:r w:rsidRPr="00307126">
        <w:rPr>
          <w:sz w:val="22"/>
          <w:szCs w:val="22"/>
        </w:rPr>
        <w:t>Štandardnú e</w:t>
      </w:r>
      <w:r w:rsidR="003C0F18" w:rsidRPr="00307126">
        <w:rPr>
          <w:sz w:val="22"/>
          <w:szCs w:val="22"/>
        </w:rPr>
        <w:t>x</w:t>
      </w:r>
      <w:ins w:id="133" w:author="Autor">
        <w:r w:rsidR="00D44D45">
          <w:rPr>
            <w:sz w:val="22"/>
            <w:szCs w:val="22"/>
          </w:rPr>
          <w:t xml:space="preserve"> </w:t>
        </w:r>
      </w:ins>
      <w:del w:id="134" w:author="Autor">
        <w:r w:rsidR="003C0F18" w:rsidRPr="00307126" w:rsidDel="00D44D45">
          <w:rPr>
            <w:sz w:val="22"/>
            <w:szCs w:val="22"/>
          </w:rPr>
          <w:delText>-</w:delText>
        </w:r>
      </w:del>
      <w:r w:rsidR="003C0F18" w:rsidRPr="00307126">
        <w:rPr>
          <w:sz w:val="22"/>
          <w:szCs w:val="22"/>
        </w:rPr>
        <w:t>post kontrolu,</w:t>
      </w:r>
    </w:p>
    <w:p w14:paraId="69D49A1E" w14:textId="77777777"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14:paraId="1C296ACF" w14:textId="382BB601" w:rsidR="00EC7302" w:rsidRPr="00307126" w:rsidRDefault="0032585D" w:rsidP="00794BEC">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druhej ex</w:t>
      </w:r>
      <w:ins w:id="135" w:author="Autor">
        <w:r w:rsidR="00D44D45">
          <w:rPr>
            <w:rFonts w:ascii="Times New Roman" w:hAnsi="Times New Roman"/>
          </w:rPr>
          <w:t xml:space="preserve"> </w:t>
        </w:r>
      </w:ins>
      <w:del w:id="136" w:author="Autor">
        <w:r w:rsidR="003B4088" w:rsidRPr="00307126" w:rsidDel="00D44D45">
          <w:rPr>
            <w:rFonts w:ascii="Times New Roman" w:hAnsi="Times New Roman"/>
          </w:rPr>
          <w:delText>-</w:delText>
        </w:r>
      </w:del>
      <w:r w:rsidR="003B4088" w:rsidRPr="00307126">
        <w:rPr>
          <w:rFonts w:ascii="Times New Roman" w:hAnsi="Times New Roman"/>
        </w:rPr>
        <w:t xml:space="preserve">ante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V prípade, že </w:t>
      </w:r>
      <w:r w:rsidR="00E96899">
        <w:rPr>
          <w:rFonts w:ascii="Times New Roman" w:hAnsi="Times New Roman"/>
        </w:rPr>
        <w:t>P</w:t>
      </w:r>
      <w:r w:rsidR="00E96899" w:rsidRPr="00307126">
        <w:rPr>
          <w:rFonts w:ascii="Times New Roman" w:hAnsi="Times New Roman"/>
        </w:rPr>
        <w:t xml:space="preserve">rijímateľ </w:t>
      </w:r>
      <w:r w:rsidR="00302013" w:rsidRPr="00307126">
        <w:rPr>
          <w:rFonts w:ascii="Times New Roman" w:hAnsi="Times New Roman"/>
        </w:rPr>
        <w:t xml:space="preserve">podal proti rozhodnutiu ÚVO odvolanie, zasiela na vedomie </w:t>
      </w:r>
      <w:r w:rsidR="00E96899">
        <w:rPr>
          <w:rFonts w:ascii="Times New Roman" w:hAnsi="Times New Roman"/>
        </w:rPr>
        <w:t>P</w:t>
      </w:r>
      <w:r w:rsidR="00E96899" w:rsidRPr="00307126">
        <w:rPr>
          <w:rFonts w:ascii="Times New Roman" w:hAnsi="Times New Roman"/>
        </w:rPr>
        <w:t xml:space="preserve">oskytovateľovi </w:t>
      </w:r>
      <w:r w:rsidR="00302013" w:rsidRPr="00307126">
        <w:rPr>
          <w:rFonts w:ascii="Times New Roman" w:hAnsi="Times New Roman"/>
        </w:rPr>
        <w:t xml:space="preserve">písomné vyhotovenie odvolania. </w:t>
      </w:r>
      <w:r w:rsidR="00932614" w:rsidRPr="00307126">
        <w:rPr>
          <w:rFonts w:ascii="Times New Roman" w:hAnsi="Times New Roman"/>
        </w:rPr>
        <w:t xml:space="preserve">Ak </w:t>
      </w:r>
      <w:r w:rsidR="00E96899">
        <w:rPr>
          <w:rFonts w:ascii="Times New Roman" w:hAnsi="Times New Roman"/>
        </w:rPr>
        <w:t>P</w:t>
      </w:r>
      <w:r w:rsidR="00E96899" w:rsidRPr="00307126">
        <w:rPr>
          <w:rFonts w:ascii="Times New Roman" w:hAnsi="Times New Roman"/>
        </w:rPr>
        <w:t xml:space="preserve">rijímateľ </w:t>
      </w:r>
      <w:r w:rsidR="00932614" w:rsidRPr="00307126">
        <w:rPr>
          <w:rFonts w:ascii="Times New Roman" w:hAnsi="Times New Roman"/>
        </w:rPr>
        <w:t>podpíše zmluvu s úspešným uchádzačom pred riadnym ukončením tejto kontroly</w:t>
      </w:r>
      <w:del w:id="137" w:author="Autor">
        <w:r w:rsidR="00932614" w:rsidRPr="00307126" w:rsidDel="00794BEC">
          <w:rPr>
            <w:rFonts w:ascii="Times New Roman" w:hAnsi="Times New Roman"/>
          </w:rPr>
          <w:delText>, resp. vôbec nepredloží dokumentáciu k VO na túto kontrolu</w:delText>
        </w:r>
        <w:r w:rsidR="00A9709B" w:rsidRPr="00307126" w:rsidDel="00794BEC">
          <w:rPr>
            <w:rFonts w:ascii="Times New Roman" w:hAnsi="Times New Roman"/>
          </w:rPr>
          <w:delText>,</w:delText>
        </w:r>
      </w:del>
      <w:r w:rsidR="004671CC" w:rsidRPr="00307126">
        <w:rPr>
          <w:rFonts w:ascii="Times New Roman" w:hAnsi="Times New Roman"/>
        </w:rPr>
        <w:t xml:space="preserve"> </w:t>
      </w:r>
      <w:ins w:id="138" w:author="Autor">
        <w:r w:rsidR="00794BEC" w:rsidRPr="00794BEC">
          <w:rPr>
            <w:rFonts w:ascii="Times New Roman" w:hAnsi="Times New Roman"/>
          </w:rPr>
          <w:t xml:space="preserve">a </w:t>
        </w:r>
        <w:r w:rsidR="00794BEC">
          <w:rPr>
            <w:rFonts w:ascii="Times New Roman" w:hAnsi="Times New Roman"/>
          </w:rPr>
          <w:t>Poskytovateľ</w:t>
        </w:r>
        <w:r w:rsidR="00794BEC" w:rsidRPr="00794BEC">
          <w:rPr>
            <w:rFonts w:ascii="Times New Roman" w:hAnsi="Times New Roman"/>
          </w:rPr>
          <w:t xml:space="preserve"> identifikuje pri ex post kontrole VO nedostatky, ktoré mali alebo mohli mať vplyv na výsledok VO, určí zodpovedajúcu výšku </w:t>
        </w:r>
      </w:ins>
      <w:ins w:id="139" w:author="Melinda Vargová" w:date="2020-10-26T13:41:00Z">
        <w:r w:rsidR="00E6134D">
          <w:rPr>
            <w:rFonts w:ascii="Times New Roman" w:hAnsi="Times New Roman"/>
          </w:rPr>
          <w:t>e</w:t>
        </w:r>
      </w:ins>
      <w:ins w:id="140" w:author="Autor">
        <w:r w:rsidR="00794BEC" w:rsidRPr="00794BEC">
          <w:rPr>
            <w:rFonts w:ascii="Times New Roman" w:hAnsi="Times New Roman"/>
          </w:rPr>
          <w:t>x ante finančnej opravy alebo nepripustí výdavky vyplývajúce z predmetnej zmluvy do financovania v plnom rozsahu</w:t>
        </w:r>
        <w:del w:id="141" w:author="user" w:date="2020-10-24T01:47:00Z">
          <w:r w:rsidR="00794BEC" w:rsidRPr="00794BEC" w:rsidDel="007E5E56">
            <w:rPr>
              <w:rFonts w:ascii="Times New Roman" w:hAnsi="Times New Roman"/>
            </w:rPr>
            <w:delText>.</w:delText>
          </w:r>
        </w:del>
      </w:ins>
      <w:del w:id="142" w:author="Autor">
        <w:r w:rsidR="0059734B" w:rsidRPr="00307126" w:rsidDel="00794BEC">
          <w:rPr>
            <w:rFonts w:ascii="Times New Roman" w:hAnsi="Times New Roman"/>
          </w:rPr>
          <w:delText>u</w:delText>
        </w:r>
        <w:r w:rsidR="00932614" w:rsidRPr="00307126" w:rsidDel="00794BEC">
          <w:rPr>
            <w:rFonts w:ascii="Times New Roman" w:hAnsi="Times New Roman"/>
          </w:rPr>
          <w:delText xml:space="preserve">vedenú skutočnosť bude môcť </w:delText>
        </w:r>
        <w:r w:rsidR="00E96899" w:rsidDel="00794BEC">
          <w:rPr>
            <w:rFonts w:ascii="Times New Roman" w:hAnsi="Times New Roman"/>
          </w:rPr>
          <w:delText>P</w:delText>
        </w:r>
        <w:r w:rsidR="00E96899" w:rsidRPr="00307126" w:rsidDel="00794BEC">
          <w:rPr>
            <w:rFonts w:ascii="Times New Roman" w:hAnsi="Times New Roman"/>
          </w:rPr>
          <w:delText xml:space="preserve">oskytovateľ </w:delText>
        </w:r>
        <w:r w:rsidR="00932614" w:rsidRPr="00307126" w:rsidDel="00794BEC">
          <w:rPr>
            <w:rFonts w:ascii="Times New Roman" w:hAnsi="Times New Roman"/>
          </w:rPr>
          <w:delText>vyhodnotiť ako podstatné porušenie zmluvy o NFP</w:delText>
        </w:r>
      </w:del>
      <w:r w:rsidR="00932614" w:rsidRPr="00307126">
        <w:rPr>
          <w:rFonts w:ascii="Times New Roman" w:hAnsi="Times New Roman"/>
        </w:rPr>
        <w:t>.</w:t>
      </w:r>
    </w:p>
    <w:p w14:paraId="41915791" w14:textId="084DB829" w:rsidR="00E96899" w:rsidRPr="00A50F05" w:rsidDel="00D44D45" w:rsidRDefault="003C0F18" w:rsidP="00F71CCE">
      <w:pPr>
        <w:numPr>
          <w:ilvl w:val="1"/>
          <w:numId w:val="25"/>
        </w:numPr>
        <w:spacing w:before="120" w:after="0" w:line="264" w:lineRule="auto"/>
        <w:jc w:val="both"/>
        <w:rPr>
          <w:del w:id="143" w:author="Auto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riadenia EŠIF. Počas doby, kedy Poskytovateľ vyzve Prijímateľa na doplnenie chýbajúcich náležitostí </w:t>
      </w:r>
      <w:r w:rsidRPr="00414023">
        <w:rPr>
          <w:rFonts w:ascii="Times New Roman" w:hAnsi="Times New Roman"/>
        </w:rPr>
        <w:t xml:space="preserve">alebo iných požadovaných dokladov alebo informácií sa lehota na výkon </w:t>
      </w:r>
      <w:r w:rsidR="00FA48DE" w:rsidRPr="0044260F">
        <w:rPr>
          <w:rFonts w:ascii="Times New Roman" w:hAnsi="Times New Roman"/>
        </w:rPr>
        <w:t>finančnej</w:t>
      </w:r>
      <w:r w:rsidRPr="0044260F">
        <w:rPr>
          <w:rFonts w:ascii="Times New Roman" w:hAnsi="Times New Roman"/>
        </w:rPr>
        <w:t xml:space="preserve"> kontroly prerušuje. </w:t>
      </w:r>
      <w:r w:rsidR="00B35F66" w:rsidRPr="0044260F">
        <w:rPr>
          <w:rFonts w:ascii="Times New Roman" w:hAnsi="Times New Roman"/>
        </w:rPr>
        <w:t>Prerušenie lehoty na výkon finančnej kontroly trvá, až kým nepominú prekážky, pre ktoré sa finančná kontrola prerušila.</w:t>
      </w:r>
      <w:r w:rsidR="00B35F66" w:rsidRPr="00C3784C">
        <w:rPr>
          <w:rFonts w:ascii="Times New Roman" w:hAnsi="Times New Roman"/>
        </w:rPr>
        <w:t xml:space="preserve"> </w:t>
      </w:r>
      <w:r w:rsidR="00B26CB7" w:rsidRPr="00C3784C">
        <w:rPr>
          <w:rFonts w:ascii="Times New Roman" w:hAnsi="Times New Roman"/>
        </w:rPr>
        <w:t xml:space="preserve">Lehota na výkon </w:t>
      </w:r>
      <w:r w:rsidR="00FA48DE" w:rsidRPr="009D7028">
        <w:rPr>
          <w:rFonts w:ascii="Times New Roman" w:hAnsi="Times New Roman"/>
        </w:rPr>
        <w:t>finančnej</w:t>
      </w:r>
      <w:r w:rsidR="00B26CB7" w:rsidRPr="009D7028">
        <w:rPr>
          <w:rFonts w:ascii="Times New Roman" w:hAnsi="Times New Roman"/>
        </w:rPr>
        <w:t xml:space="preserve"> kontroly </w:t>
      </w:r>
      <w:r w:rsidR="00AE0666" w:rsidRPr="009D7028">
        <w:rPr>
          <w:rFonts w:ascii="Times New Roman" w:hAnsi="Times New Roman"/>
        </w:rPr>
        <w:t>sa prerušuje</w:t>
      </w:r>
      <w:r w:rsidR="00FA2255" w:rsidRPr="009D7028">
        <w:rPr>
          <w:rFonts w:ascii="Times New Roman" w:hAnsi="Times New Roman"/>
        </w:rPr>
        <w:t xml:space="preserve"> </w:t>
      </w:r>
      <w:r w:rsidR="00B26CB7" w:rsidRPr="009D7028">
        <w:rPr>
          <w:rFonts w:ascii="Times New Roman" w:hAnsi="Times New Roman"/>
        </w:rPr>
        <w:t>dňom odoslania výzvy Prijímateľovi</w:t>
      </w:r>
      <w:r w:rsidR="00AE0666" w:rsidRPr="009D7028">
        <w:rPr>
          <w:rFonts w:ascii="Times New Roman" w:hAnsi="Times New Roman"/>
        </w:rPr>
        <w:t>.</w:t>
      </w:r>
      <w:r w:rsidR="00B26CB7" w:rsidRPr="009D7028">
        <w:rPr>
          <w:rFonts w:ascii="Times New Roman" w:hAnsi="Times New Roman"/>
        </w:rPr>
        <w:t xml:space="preserve"> </w:t>
      </w:r>
      <w:r w:rsidR="00A13E18" w:rsidRPr="009D7028">
        <w:rPr>
          <w:rFonts w:ascii="Times New Roman" w:hAnsi="Times New Roman"/>
        </w:rPr>
        <w:t>Dňom</w:t>
      </w:r>
      <w:r w:rsidR="00A13E18" w:rsidRPr="00307126">
        <w:rPr>
          <w:rFonts w:ascii="Times New Roman" w:hAnsi="Times New Roman"/>
        </w:rPr>
        <w:t xml:space="preserve">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r w:rsidR="00E96899">
        <w:rPr>
          <w:rFonts w:ascii="Times New Roman" w:hAnsi="Times New Roman"/>
        </w:rPr>
        <w:t xml:space="preserve"> </w:t>
      </w:r>
      <w:r w:rsidR="00E96899" w:rsidRPr="00A50F05">
        <w:rPr>
          <w:rFonts w:ascii="Times New Roman" w:hAnsi="Times New Roman"/>
        </w:rPr>
        <w:t xml:space="preserve">Ak nie je dodržaná lehota na </w:t>
      </w:r>
      <w:r w:rsidR="00D50912">
        <w:rPr>
          <w:rFonts w:ascii="Times New Roman" w:hAnsi="Times New Roman"/>
        </w:rPr>
        <w:t xml:space="preserve">výkon </w:t>
      </w:r>
      <w:r w:rsidR="00E96899">
        <w:rPr>
          <w:rFonts w:ascii="Times New Roman" w:hAnsi="Times New Roman"/>
        </w:rPr>
        <w:t>kontroly z dôvodov na strane Poskytovateľa, je Poskytovateľ povinný informovať P</w:t>
      </w:r>
      <w:r w:rsidR="00E96899" w:rsidRPr="00A50F05">
        <w:rPr>
          <w:rFonts w:ascii="Times New Roman" w:hAnsi="Times New Roman"/>
        </w:rPr>
        <w:t xml:space="preserve">rijímateľa o dôvodoch nedodržania termínu, ako aj o novom predpokladanom termíne vydania </w:t>
      </w:r>
      <w:r w:rsidR="00E96899" w:rsidRPr="00C33E80">
        <w:rPr>
          <w:rFonts w:ascii="Times New Roman" w:hAnsi="Times New Roman"/>
        </w:rPr>
        <w:t>návrhu správy/správy z kontroly</w:t>
      </w:r>
      <w:r w:rsidR="00E96899" w:rsidRPr="00A50F05">
        <w:rPr>
          <w:rFonts w:ascii="Times New Roman" w:hAnsi="Times New Roman"/>
        </w:rPr>
        <w:t>. Pri nedodržaní oznám</w:t>
      </w:r>
      <w:r w:rsidR="00E96899">
        <w:rPr>
          <w:rFonts w:ascii="Times New Roman" w:hAnsi="Times New Roman"/>
        </w:rPr>
        <w:t>eného predpokladaného termínu Poskytovateľ</w:t>
      </w:r>
      <w:r w:rsidR="00E96899" w:rsidRPr="00A50F05">
        <w:rPr>
          <w:rFonts w:ascii="Times New Roman" w:hAnsi="Times New Roman"/>
        </w:rPr>
        <w:t xml:space="preserve"> opakovane zabezpečí informovanosť </w:t>
      </w:r>
      <w:del w:id="144" w:author="Melinda Vargová" w:date="2020-10-26T13:40:00Z">
        <w:r w:rsidR="00E96899" w:rsidRPr="00A50F05" w:rsidDel="00E6134D">
          <w:rPr>
            <w:rFonts w:ascii="Times New Roman" w:hAnsi="Times New Roman"/>
          </w:rPr>
          <w:delText>p</w:delText>
        </w:r>
      </w:del>
      <w:ins w:id="145" w:author="Melinda Vargová" w:date="2020-10-26T13:40:00Z">
        <w:r w:rsidR="00E6134D">
          <w:rPr>
            <w:rFonts w:ascii="Times New Roman" w:hAnsi="Times New Roman"/>
          </w:rPr>
          <w:t>P</w:t>
        </w:r>
      </w:ins>
      <w:r w:rsidR="00E96899" w:rsidRPr="00A50F05">
        <w:rPr>
          <w:rFonts w:ascii="Times New Roman" w:hAnsi="Times New Roman"/>
        </w:rPr>
        <w:t>rijímateľa za rovnakých podmienok.</w:t>
      </w:r>
    </w:p>
    <w:p w14:paraId="7BF34EFA" w14:textId="49BBB812" w:rsidR="003C0F18" w:rsidRPr="00F71CCE" w:rsidRDefault="003C0F18">
      <w:pPr>
        <w:numPr>
          <w:ilvl w:val="1"/>
          <w:numId w:val="25"/>
        </w:numPr>
        <w:spacing w:before="120" w:after="0" w:line="264" w:lineRule="auto"/>
        <w:jc w:val="both"/>
        <w:rPr>
          <w:rFonts w:ascii="Times New Roman" w:hAnsi="Times New Roman"/>
        </w:rPr>
        <w:pPrChange w:id="146" w:author="Autor">
          <w:pPr>
            <w:spacing w:before="120" w:after="0" w:line="264" w:lineRule="auto"/>
            <w:ind w:left="540"/>
            <w:jc w:val="both"/>
          </w:pPr>
        </w:pPrChange>
      </w:pP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w:t>
      </w:r>
      <w:commentRangeStart w:id="147"/>
      <w:r w:rsidRPr="00307126">
        <w:rPr>
          <w:rFonts w:ascii="Times New Roman" w:hAnsi="Times New Roman"/>
        </w:rPr>
        <w:t xml:space="preserve">iných nevyhnutných úkonov </w:t>
      </w:r>
      <w:commentRangeEnd w:id="147"/>
      <w:r w:rsidR="000E1967" w:rsidRPr="00307126">
        <w:rPr>
          <w:rStyle w:val="Odkaznakomentr"/>
          <w:rFonts w:ascii="Times New Roman" w:eastAsia="Times New Roman" w:hAnsi="Times New Roman"/>
          <w:sz w:val="22"/>
          <w:szCs w:val="22"/>
          <w:lang w:val="x-none" w:eastAsia="x-none"/>
        </w:rPr>
        <w:commentReference w:id="147"/>
      </w:r>
      <w:r w:rsidRPr="00307126">
        <w:rPr>
          <w:rFonts w:ascii="Times New Roman" w:hAnsi="Times New Roman"/>
        </w:rPr>
        <w:t xml:space="preserve">súvisiacich s </w:t>
      </w:r>
      <w:r w:rsidRPr="00414023">
        <w:rPr>
          <w:rFonts w:ascii="Times New Roman" w:hAnsi="Times New Roman"/>
        </w:rPr>
        <w:t xml:space="preserve">výkonom kontroly z vlastného podnetu prerušiť výkon </w:t>
      </w:r>
      <w:r w:rsidR="00A13E18" w:rsidRPr="00414023">
        <w:rPr>
          <w:rFonts w:ascii="Times New Roman" w:hAnsi="Times New Roman"/>
        </w:rPr>
        <w:t xml:space="preserve"> </w:t>
      </w:r>
      <w:r w:rsidR="00E90C9E" w:rsidRPr="00414023">
        <w:rPr>
          <w:rFonts w:ascii="Times New Roman" w:hAnsi="Times New Roman"/>
        </w:rPr>
        <w:t xml:space="preserve">finančnej </w:t>
      </w:r>
      <w:r w:rsidRPr="0044260F">
        <w:rPr>
          <w:rFonts w:ascii="Times New Roman" w:hAnsi="Times New Roman"/>
        </w:rPr>
        <w:t xml:space="preserve">kontroly podľa odseku </w:t>
      </w:r>
      <w:r w:rsidR="00C04BB7" w:rsidRPr="0044260F">
        <w:rPr>
          <w:rFonts w:ascii="Times New Roman" w:hAnsi="Times New Roman"/>
        </w:rPr>
        <w:t>10 v spojení s odsekom 11</w:t>
      </w:r>
      <w:r w:rsidR="00205326" w:rsidRPr="0044260F">
        <w:rPr>
          <w:rFonts w:ascii="Times New Roman" w:hAnsi="Times New Roman"/>
        </w:rPr>
        <w:t>, pričom od tohto momentu lehota na jej výkon prestane plynúť</w:t>
      </w:r>
      <w:r w:rsidRPr="00C3784C">
        <w:rPr>
          <w:rFonts w:ascii="Times New Roman" w:hAnsi="Times New Roman"/>
        </w:rPr>
        <w:t>.</w:t>
      </w:r>
      <w:r w:rsidRPr="00C33E80">
        <w:rPr>
          <w:rFonts w:ascii="Times New Roman" w:hAnsi="Times New Roman"/>
        </w:rPr>
        <w:t xml:space="preserve"> Poskytovateľ</w:t>
      </w:r>
      <w:r w:rsidRPr="00307126">
        <w:rPr>
          <w:rFonts w:ascii="Times New Roman" w:hAnsi="Times New Roman"/>
        </w:rPr>
        <w:t xml:space="preserve">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05FCC1B0"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w:t>
      </w:r>
      <w:r w:rsidRPr="00F71CCE">
        <w:rPr>
          <w:rFonts w:ascii="Times New Roman" w:hAnsi="Times New Roman"/>
        </w:rPr>
        <w:t xml:space="preserve">osoba má právo zúčastniť sa na procese </w:t>
      </w:r>
      <w:r w:rsidR="00CF6859" w:rsidRPr="00F71CCE">
        <w:rPr>
          <w:rFonts w:ascii="Times New Roman" w:hAnsi="Times New Roman"/>
        </w:rPr>
        <w:t>VO</w:t>
      </w:r>
      <w:r w:rsidRPr="00F71CCE">
        <w:rPr>
          <w:rFonts w:ascii="Times New Roman" w:hAnsi="Times New Roman"/>
        </w:rPr>
        <w:t xml:space="preserve"> </w:t>
      </w:r>
      <w:r w:rsidR="00BF38FB" w:rsidRPr="00F71CCE">
        <w:rPr>
          <w:rFonts w:ascii="Times New Roman" w:hAnsi="Times New Roman"/>
        </w:rPr>
        <w:t xml:space="preserve">vo fáze otvárania ponúk a rovnako aj </w:t>
      </w:r>
      <w:r w:rsidRPr="00F71CCE">
        <w:rPr>
          <w:rFonts w:ascii="Times New Roman" w:hAnsi="Times New Roman"/>
        </w:rPr>
        <w:t xml:space="preserve">ako </w:t>
      </w:r>
      <w:del w:id="148" w:author="Autor">
        <w:r w:rsidRPr="00F71CCE" w:rsidDel="002442EA">
          <w:rPr>
            <w:rFonts w:ascii="Times New Roman" w:hAnsi="Times New Roman"/>
          </w:rPr>
          <w:delText xml:space="preserve">nehlasujúci </w:delText>
        </w:r>
      </w:del>
      <w:r w:rsidRPr="00F71CCE">
        <w:rPr>
          <w:rFonts w:ascii="Times New Roman" w:hAnsi="Times New Roman"/>
        </w:rPr>
        <w:t xml:space="preserve">člen komisie </w:t>
      </w:r>
      <w:ins w:id="149" w:author="Autor">
        <w:r w:rsidR="002442EA" w:rsidRPr="00F71CCE">
          <w:rPr>
            <w:rFonts w:ascii="Times New Roman" w:hAnsi="Times New Roman"/>
            <w:rPrChange w:id="150" w:author="Autor">
              <w:rPr>
                <w:rFonts w:ascii="Times New Roman" w:hAnsi="Times New Roman"/>
                <w:highlight w:val="yellow"/>
              </w:rPr>
            </w:rPrChange>
          </w:rPr>
          <w:t xml:space="preserve">bez práva </w:t>
        </w:r>
      </w:ins>
      <w:del w:id="151" w:author="Autor">
        <w:r w:rsidRPr="00F71CCE" w:rsidDel="002442EA">
          <w:rPr>
            <w:rFonts w:ascii="Times New Roman" w:hAnsi="Times New Roman"/>
          </w:rPr>
          <w:delText xml:space="preserve">na </w:delText>
        </w:r>
      </w:del>
      <w:r w:rsidRPr="00F71CCE">
        <w:rPr>
          <w:rFonts w:ascii="Times New Roman" w:hAnsi="Times New Roman"/>
        </w:rPr>
        <w:t>vyhodno</w:t>
      </w:r>
      <w:ins w:id="152" w:author="Autor">
        <w:r w:rsidR="002442EA" w:rsidRPr="00F71CCE">
          <w:rPr>
            <w:rFonts w:ascii="Times New Roman" w:hAnsi="Times New Roman"/>
            <w:rPrChange w:id="153" w:author="Autor">
              <w:rPr>
                <w:rFonts w:ascii="Times New Roman" w:hAnsi="Times New Roman"/>
                <w:highlight w:val="yellow"/>
              </w:rPr>
            </w:rPrChange>
          </w:rPr>
          <w:t>covať</w:t>
        </w:r>
      </w:ins>
      <w:del w:id="154" w:author="Autor">
        <w:r w:rsidRPr="00F71CCE" w:rsidDel="002442EA">
          <w:rPr>
            <w:rFonts w:ascii="Times New Roman" w:hAnsi="Times New Roman"/>
          </w:rPr>
          <w:delText>tenie</w:delText>
        </w:r>
      </w:del>
      <w:r w:rsidRPr="00F71CCE">
        <w:rPr>
          <w:rFonts w:ascii="Times New Roman" w:hAnsi="Times New Roman"/>
        </w:rPr>
        <w:t xml:space="preserve"> pon</w:t>
      </w:r>
      <w:ins w:id="155" w:author="Autor">
        <w:r w:rsidR="002442EA" w:rsidRPr="00F71CCE">
          <w:rPr>
            <w:rFonts w:ascii="Times New Roman" w:hAnsi="Times New Roman"/>
          </w:rPr>
          <w:t>u</w:t>
        </w:r>
      </w:ins>
      <w:del w:id="156" w:author="Autor">
        <w:r w:rsidRPr="00F71CCE" w:rsidDel="002442EA">
          <w:rPr>
            <w:rFonts w:ascii="Times New Roman" w:hAnsi="Times New Roman"/>
          </w:rPr>
          <w:delText>ú</w:delText>
        </w:r>
      </w:del>
      <w:r w:rsidRPr="00F71CCE">
        <w:rPr>
          <w:rFonts w:ascii="Times New Roman" w:hAnsi="Times New Roman"/>
        </w:rPr>
        <w:t>k</w:t>
      </w:r>
      <w:ins w:id="157" w:author="Autor">
        <w:r w:rsidR="002442EA" w:rsidRPr="00F71CCE">
          <w:rPr>
            <w:rFonts w:ascii="Times New Roman" w:hAnsi="Times New Roman"/>
          </w:rPr>
          <w:t>y</w:t>
        </w:r>
      </w:ins>
      <w:r w:rsidR="00BF38FB" w:rsidRPr="00F71CCE">
        <w:rPr>
          <w:rFonts w:ascii="Times New Roman" w:hAnsi="Times New Roman"/>
        </w:rPr>
        <w:t xml:space="preserve">. </w:t>
      </w:r>
      <w:r w:rsidRPr="00F71CCE">
        <w:rPr>
          <w:rFonts w:ascii="Times New Roman" w:hAnsi="Times New Roman"/>
        </w:rPr>
        <w:t xml:space="preserve">Ak Poskytovateľ oznámi Prijímateľovi svoj záujem zúčastniť sa </w:t>
      </w:r>
      <w:r w:rsidR="00BF38FB" w:rsidRPr="00F71CCE">
        <w:rPr>
          <w:rFonts w:ascii="Times New Roman" w:hAnsi="Times New Roman"/>
        </w:rPr>
        <w:t>na otváraní pon</w:t>
      </w:r>
      <w:r w:rsidR="00F55951" w:rsidRPr="00F71CCE">
        <w:rPr>
          <w:rFonts w:ascii="Times New Roman" w:hAnsi="Times New Roman"/>
        </w:rPr>
        <w:t>ú</w:t>
      </w:r>
      <w:r w:rsidR="00BF38FB" w:rsidRPr="00F71CCE">
        <w:rPr>
          <w:rFonts w:ascii="Times New Roman" w:hAnsi="Times New Roman"/>
        </w:rPr>
        <w:t xml:space="preserve">k alebo </w:t>
      </w:r>
      <w:r w:rsidRPr="00F71CCE">
        <w:rPr>
          <w:rFonts w:ascii="Times New Roman" w:hAnsi="Times New Roman"/>
        </w:rPr>
        <w:t xml:space="preserve">ako </w:t>
      </w:r>
      <w:ins w:id="158" w:author="Autor">
        <w:r w:rsidR="002442EA" w:rsidRPr="00F71CCE">
          <w:rPr>
            <w:rFonts w:ascii="Times New Roman" w:hAnsi="Times New Roman"/>
            <w:rPrChange w:id="159" w:author="Autor">
              <w:rPr>
                <w:rFonts w:ascii="Times New Roman" w:hAnsi="Times New Roman"/>
                <w:highlight w:val="yellow"/>
              </w:rPr>
            </w:rPrChange>
          </w:rPr>
          <w:t>člen komisie bez práva vyhodnocovať</w:t>
        </w:r>
      </w:ins>
      <w:del w:id="160" w:author="Autor">
        <w:r w:rsidRPr="00F71CCE" w:rsidDel="002442EA">
          <w:rPr>
            <w:rFonts w:ascii="Times New Roman" w:hAnsi="Times New Roman"/>
          </w:rPr>
          <w:delText xml:space="preserve">nehlasujúci člen komisie na vyhodnotenie </w:delText>
        </w:r>
      </w:del>
      <w:ins w:id="161" w:author="Autor">
        <w:r w:rsidR="00794BEC">
          <w:rPr>
            <w:rFonts w:ascii="Times New Roman" w:hAnsi="Times New Roman"/>
          </w:rPr>
          <w:t xml:space="preserve"> </w:t>
        </w:r>
      </w:ins>
      <w:r w:rsidRPr="00F71CCE">
        <w:rPr>
          <w:rFonts w:ascii="Times New Roman" w:hAnsi="Times New Roman"/>
        </w:rPr>
        <w:t>pon</w:t>
      </w:r>
      <w:ins w:id="162" w:author="Autor">
        <w:r w:rsidR="00794BEC">
          <w:rPr>
            <w:rFonts w:ascii="Times New Roman" w:hAnsi="Times New Roman"/>
          </w:rPr>
          <w:t>u</w:t>
        </w:r>
      </w:ins>
      <w:del w:id="163" w:author="Autor">
        <w:r w:rsidRPr="00F71CCE" w:rsidDel="00794BEC">
          <w:rPr>
            <w:rFonts w:ascii="Times New Roman" w:hAnsi="Times New Roman"/>
          </w:rPr>
          <w:delText>ú</w:delText>
        </w:r>
      </w:del>
      <w:r w:rsidRPr="00F71CCE">
        <w:rPr>
          <w:rFonts w:ascii="Times New Roman" w:hAnsi="Times New Roman"/>
        </w:rPr>
        <w:t>k</w:t>
      </w:r>
      <w:ins w:id="164" w:author="Autor">
        <w:r w:rsidR="00794BEC">
          <w:rPr>
            <w:rFonts w:ascii="Times New Roman" w:hAnsi="Times New Roman"/>
          </w:rPr>
          <w:t>y</w:t>
        </w:r>
      </w:ins>
      <w:r w:rsidRPr="00F71CCE">
        <w:rPr>
          <w:rFonts w:ascii="Times New Roman" w:hAnsi="Times New Roman"/>
        </w:rPr>
        <w:t>,</w:t>
      </w:r>
      <w:r w:rsidRPr="00307126">
        <w:rPr>
          <w:rFonts w:ascii="Times New Roman" w:hAnsi="Times New Roman"/>
        </w:rPr>
        <w:t xml:space="preserve">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w:t>
      </w:r>
      <w:r w:rsidRPr="00307126">
        <w:rPr>
          <w:rFonts w:ascii="Times New Roman" w:hAnsi="Times New Roman"/>
        </w:rPr>
        <w:lastRenderedPageBreak/>
        <w:t xml:space="preserve">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429437D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w:t>
      </w:r>
      <w:r w:rsidR="00DE03B6">
        <w:rPr>
          <w:sz w:val="22"/>
          <w:szCs w:val="22"/>
        </w:rPr>
        <w:t xml:space="preserve"> </w:t>
      </w:r>
      <w:r w:rsidRPr="00307126">
        <w:rPr>
          <w:sz w:val="22"/>
          <w:szCs w:val="22"/>
        </w:rPr>
        <w:t>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5C3E6ABA"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w:t>
      </w:r>
      <w:del w:id="165" w:author="user" w:date="2020-10-24T01:47:00Z">
        <w:r w:rsidRPr="00307126" w:rsidDel="007E5E56">
          <w:rPr>
            <w:sz w:val="22"/>
            <w:szCs w:val="22"/>
          </w:rPr>
          <w:delText xml:space="preserve"> </w:delText>
        </w:r>
      </w:del>
      <w:r w:rsidRPr="00307126">
        <w:rPr>
          <w:sz w:val="22"/>
          <w:szCs w:val="22"/>
        </w:rPr>
        <w:t>,</w:t>
      </w:r>
    </w:p>
    <w:p w14:paraId="6BA4D4E8" w14:textId="73589390"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w:t>
      </w:r>
      <w:ins w:id="166" w:author="Autor">
        <w:r w:rsidR="00D44D45">
          <w:rPr>
            <w:sz w:val="22"/>
            <w:szCs w:val="22"/>
          </w:rPr>
          <w:t xml:space="preserve"> </w:t>
        </w:r>
      </w:ins>
      <w:del w:id="167" w:author="Autor">
        <w:r w:rsidRPr="00307126" w:rsidDel="00D44D45">
          <w:rPr>
            <w:sz w:val="22"/>
            <w:szCs w:val="22"/>
          </w:rPr>
          <w:delText>-</w:delText>
        </w:r>
      </w:del>
      <w:r w:rsidRPr="00307126">
        <w:rPr>
          <w:sz w:val="22"/>
          <w:szCs w:val="22"/>
        </w:rPr>
        <w:t>ante finančná oprava),</w:t>
      </w:r>
    </w:p>
    <w:p w14:paraId="2D88B142" w14:textId="18D4850A"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ins w:id="168" w:author="Autor">
        <w:r w:rsidR="00D44D45">
          <w:rPr>
            <w:sz w:val="22"/>
            <w:szCs w:val="22"/>
          </w:rPr>
          <w:t xml:space="preserve"> </w:t>
        </w:r>
      </w:ins>
      <w:del w:id="169" w:author="Autor">
        <w:r w:rsidRPr="00307126" w:rsidDel="00D44D45">
          <w:rPr>
            <w:sz w:val="22"/>
            <w:szCs w:val="22"/>
          </w:rPr>
          <w:delText>-</w:delText>
        </w:r>
      </w:del>
      <w:r w:rsidRPr="00307126">
        <w:rPr>
          <w:sz w:val="22"/>
          <w:szCs w:val="22"/>
        </w:rPr>
        <w:t xml:space="preserve">post finančná oprava) postupom podľa § 41 </w:t>
      </w:r>
      <w:r w:rsidR="00AF1574" w:rsidRPr="00307126">
        <w:rPr>
          <w:sz w:val="22"/>
          <w:szCs w:val="22"/>
        </w:rPr>
        <w:t xml:space="preserve">alebo 41a </w:t>
      </w:r>
      <w:r w:rsidRPr="00307126">
        <w:rPr>
          <w:sz w:val="22"/>
          <w:szCs w:val="22"/>
        </w:rPr>
        <w:t>zákona o príspevku z EŠIF v </w:t>
      </w:r>
      <w:r w:rsidRPr="00080FA4">
        <w:rPr>
          <w:sz w:val="22"/>
          <w:szCs w:val="22"/>
        </w:rPr>
        <w:t xml:space="preserve">prípade </w:t>
      </w:r>
      <w:r w:rsidR="00CF6859" w:rsidRPr="00080FA4">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50774529"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ins w:id="170" w:author="Autor">
        <w:r w:rsidR="00481734">
          <w:rPr>
            <w:sz w:val="22"/>
            <w:szCs w:val="22"/>
          </w:rPr>
          <w:t xml:space="preserve"> </w:t>
        </w:r>
      </w:ins>
      <w:del w:id="171" w:author="Autor">
        <w:r w:rsidRPr="00307126" w:rsidDel="00481734">
          <w:rPr>
            <w:sz w:val="22"/>
            <w:szCs w:val="22"/>
          </w:rPr>
          <w:delText>-</w:delText>
        </w:r>
      </w:del>
      <w:r w:rsidRPr="00307126">
        <w:rPr>
          <w:sz w:val="22"/>
          <w:szCs w:val="22"/>
        </w:rPr>
        <w:t>post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14:paraId="09802800" w14:textId="67B1FCD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w:t>
      </w:r>
      <w:r w:rsidRPr="00414023">
        <w:rPr>
          <w:rFonts w:ascii="Times New Roman" w:hAnsi="Times New Roman"/>
        </w:rPr>
        <w:t>Poskytovateľ neoboznámi Prijímateľa</w:t>
      </w:r>
      <w:r w:rsidRPr="00307126">
        <w:rPr>
          <w:rFonts w:ascii="Times New Roman" w:hAnsi="Times New Roman"/>
        </w:rPr>
        <w:t xml:space="preserve">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 xml:space="preserve">alebo k predĺženiu </w:t>
      </w:r>
      <w:r w:rsidR="0057088A" w:rsidRPr="00414023">
        <w:rPr>
          <w:rFonts w:ascii="Times New Roman" w:hAnsi="Times New Roman"/>
        </w:rPr>
        <w:t>lehoty</w:t>
      </w:r>
      <w:r w:rsidRPr="00414023">
        <w:rPr>
          <w:rFonts w:ascii="Times New Roman" w:hAnsi="Times New Roman"/>
        </w:rPr>
        <w:t xml:space="preserve">), Prijímateľ nie je oprávnený uzatvoriť zmluvu s úspešným uchádzačom ani vykonať iný úkon, ktorého podmienkou je vykonanie </w:t>
      </w:r>
      <w:r w:rsidR="00EB3791" w:rsidRPr="00414023">
        <w:rPr>
          <w:rFonts w:ascii="Times New Roman" w:hAnsi="Times New Roman"/>
        </w:rPr>
        <w:t xml:space="preserve">a ukončenie </w:t>
      </w:r>
      <w:r w:rsidR="00FA48DE" w:rsidRPr="00414023">
        <w:rPr>
          <w:rFonts w:ascii="Times New Roman" w:hAnsi="Times New Roman"/>
        </w:rPr>
        <w:t>finančnej</w:t>
      </w:r>
      <w:r w:rsidRPr="00414023">
        <w:rPr>
          <w:rFonts w:ascii="Times New Roman" w:hAnsi="Times New Roman"/>
        </w:rPr>
        <w:t xml:space="preserve"> kontroly</w:t>
      </w:r>
      <w:r w:rsidR="00311B94" w:rsidRPr="00414023">
        <w:rPr>
          <w:rFonts w:ascii="Times New Roman" w:hAnsi="Times New Roman"/>
        </w:rPr>
        <w:t xml:space="preserve"> Poskytovateľom</w:t>
      </w:r>
      <w:r w:rsidR="00EB3791" w:rsidRPr="00414023">
        <w:rPr>
          <w:rFonts w:ascii="Times New Roman" w:hAnsi="Times New Roman"/>
        </w:rPr>
        <w:t>.</w:t>
      </w:r>
      <w:r w:rsidRPr="00414023">
        <w:rPr>
          <w:rFonts w:ascii="Times New Roman" w:hAnsi="Times New Roman"/>
        </w:rPr>
        <w:t xml:space="preserve"> Uzatvorenie</w:t>
      </w:r>
      <w:r w:rsidRPr="00307126">
        <w:rPr>
          <w:rFonts w:ascii="Times New Roman" w:hAnsi="Times New Roman"/>
        </w:rPr>
        <w:t xml:space="preserv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o poskytnutí NFP</w:t>
      </w:r>
      <w:r w:rsidRPr="00307126">
        <w:rPr>
          <w:rFonts w:ascii="Times New Roman" w:hAnsi="Times New Roman"/>
        </w:rPr>
        <w:t>.</w:t>
      </w:r>
    </w:p>
    <w:p w14:paraId="148B510F" w14:textId="6B2C7831"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00A78B15"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r w:rsidRPr="00307126">
        <w:rPr>
          <w:rFonts w:ascii="Times New Roman" w:hAnsi="Times New Roman"/>
        </w:rPr>
        <w:t>ex</w:t>
      </w:r>
      <w:ins w:id="172" w:author="Autor">
        <w:r w:rsidR="00481734">
          <w:rPr>
            <w:rFonts w:ascii="Times New Roman" w:hAnsi="Times New Roman"/>
          </w:rPr>
          <w:t xml:space="preserve"> </w:t>
        </w:r>
      </w:ins>
      <w:del w:id="173" w:author="Autor">
        <w:r w:rsidRPr="00307126" w:rsidDel="00481734">
          <w:rPr>
            <w:rFonts w:ascii="Times New Roman" w:hAnsi="Times New Roman"/>
          </w:rPr>
          <w:delText>-</w:delText>
        </w:r>
      </w:del>
      <w:r w:rsidRPr="00307126">
        <w:rPr>
          <w:rFonts w:ascii="Times New Roman" w:hAnsi="Times New Roman"/>
        </w:rPr>
        <w:t xml:space="preserve">ante kontroly pred vyhlásením </w:t>
      </w:r>
      <w:r w:rsidR="00E64387" w:rsidRPr="00307126">
        <w:rPr>
          <w:rFonts w:ascii="Times New Roman" w:hAnsi="Times New Roman"/>
        </w:rPr>
        <w:t>VO</w:t>
      </w:r>
      <w:r w:rsidRPr="00307126">
        <w:rPr>
          <w:rFonts w:ascii="Times New Roman" w:hAnsi="Times New Roman"/>
        </w:rPr>
        <w:t xml:space="preserve"> uvedené v kapitole 3.3.7</w:t>
      </w:r>
      <w:r w:rsidR="00633995" w:rsidRPr="00307126">
        <w:rPr>
          <w:rFonts w:ascii="Times New Roman" w:hAnsi="Times New Roman"/>
        </w:rPr>
        <w:t>.2.1.</w:t>
      </w:r>
      <w:r w:rsidRPr="00307126">
        <w:rPr>
          <w:rFonts w:ascii="Times New Roman" w:hAnsi="Times New Roman"/>
        </w:rPr>
        <w:t xml:space="preserve"> </w:t>
      </w:r>
      <w:r w:rsidR="00633995" w:rsidRPr="00307126">
        <w:rPr>
          <w:rFonts w:ascii="Times New Roman" w:hAnsi="Times New Roman"/>
          <w:i/>
        </w:rPr>
        <w:t xml:space="preserve">Prvá ex ante kontrola po </w:t>
      </w:r>
      <w:r w:rsidR="00633995" w:rsidRPr="00307126">
        <w:rPr>
          <w:rFonts w:ascii="Times New Roman" w:hAnsi="Times New Roman"/>
          <w:i/>
        </w:rPr>
        <w:lastRenderedPageBreak/>
        <w:t>podpise zmluvy o NFP</w:t>
      </w:r>
      <w:r w:rsidRPr="00307126">
        <w:rPr>
          <w:rFonts w:ascii="Times New Roman" w:hAnsi="Times New Roman"/>
        </w:rPr>
        <w:t xml:space="preserve">, </w:t>
      </w:r>
      <w:ins w:id="174" w:author="Autor">
        <w:r w:rsidR="00820A22">
          <w:rPr>
            <w:rFonts w:ascii="Times New Roman" w:hAnsi="Times New Roman"/>
          </w:rPr>
          <w:t xml:space="preserve">môže </w:t>
        </w:r>
      </w:ins>
      <w:r w:rsidRPr="00307126">
        <w:rPr>
          <w:rFonts w:ascii="Times New Roman" w:hAnsi="Times New Roman"/>
        </w:rPr>
        <w:t>ovplyv</w:t>
      </w:r>
      <w:ins w:id="175" w:author="Autor">
        <w:r w:rsidR="00820A22">
          <w:rPr>
            <w:rFonts w:ascii="Times New Roman" w:hAnsi="Times New Roman"/>
          </w:rPr>
          <w:t>niť</w:t>
        </w:r>
      </w:ins>
      <w:del w:id="176" w:author="Autor">
        <w:r w:rsidRPr="00307126" w:rsidDel="00820A22">
          <w:rPr>
            <w:rFonts w:ascii="Times New Roman" w:hAnsi="Times New Roman"/>
          </w:rPr>
          <w:delText>ňuje</w:delText>
        </w:r>
      </w:del>
      <w:r w:rsidRPr="00307126">
        <w:rPr>
          <w:rFonts w:ascii="Times New Roman" w:hAnsi="Times New Roman"/>
        </w:rPr>
        <w:t xml:space="preserve"> možnosť určenia ex</w:t>
      </w:r>
      <w:ins w:id="177" w:author="Autor">
        <w:r w:rsidR="00481734">
          <w:rPr>
            <w:rFonts w:ascii="Times New Roman" w:hAnsi="Times New Roman"/>
          </w:rPr>
          <w:t xml:space="preserve"> </w:t>
        </w:r>
      </w:ins>
      <w:del w:id="178" w:author="Autor">
        <w:r w:rsidRPr="00307126" w:rsidDel="00481734">
          <w:rPr>
            <w:rFonts w:ascii="Times New Roman" w:hAnsi="Times New Roman"/>
          </w:rPr>
          <w:delText>-</w:delText>
        </w:r>
      </w:del>
      <w:r w:rsidRPr="00307126">
        <w:rPr>
          <w:rFonts w:ascii="Times New Roman" w:hAnsi="Times New Roman"/>
        </w:rPr>
        <w:t>ante finančnej opravy. Zároveň Prijímateľ berie na vedomie, že potvrdenie ex</w:t>
      </w:r>
      <w:del w:id="179" w:author="Autor">
        <w:r w:rsidRPr="00307126" w:rsidDel="00481734">
          <w:rPr>
            <w:rFonts w:ascii="Times New Roman" w:hAnsi="Times New Roman"/>
          </w:rPr>
          <w:delText>-</w:delText>
        </w:r>
      </w:del>
      <w:ins w:id="180" w:author="Autor">
        <w:r w:rsidR="00481734">
          <w:rPr>
            <w:rFonts w:ascii="Times New Roman" w:hAnsi="Times New Roman"/>
          </w:rPr>
          <w:t xml:space="preserve"> </w:t>
        </w:r>
      </w:ins>
      <w:r w:rsidRPr="00307126">
        <w:rPr>
          <w:rFonts w:ascii="Times New Roman" w:hAnsi="Times New Roman"/>
        </w:rPr>
        <w:t>ante finančnej opravy zo strany Poskytovateľa je viazané na splnenie všetkých požiadaviek, ktoré sú Poskytovateľom určené.</w:t>
      </w:r>
    </w:p>
    <w:p w14:paraId="134C722D" w14:textId="64F8A608"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w:t>
      </w:r>
      <w:del w:id="181" w:author="Autor">
        <w:r w:rsidRPr="00080FA4" w:rsidDel="002442EA">
          <w:rPr>
            <w:rFonts w:ascii="Times New Roman" w:hAnsi="Times New Roman"/>
          </w:rPr>
          <w:delText>administratívnej</w:delText>
        </w:r>
        <w:r w:rsidRPr="00307126" w:rsidDel="002442EA">
          <w:rPr>
            <w:rFonts w:ascii="Times New Roman" w:hAnsi="Times New Roman"/>
          </w:rPr>
          <w:delText xml:space="preserve"> </w:delText>
        </w:r>
      </w:del>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44E6FBE5"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resp. skôr ako bude potvrdená ex</w:t>
      </w:r>
      <w:del w:id="182" w:author="Autor">
        <w:r w:rsidRPr="00307126" w:rsidDel="00481734">
          <w:rPr>
            <w:rFonts w:ascii="Times New Roman" w:hAnsi="Times New Roman"/>
          </w:rPr>
          <w:delText>-</w:delText>
        </w:r>
      </w:del>
      <w:ins w:id="183" w:author="Autor">
        <w:r w:rsidR="00481734">
          <w:rPr>
            <w:rFonts w:ascii="Times New Roman" w:hAnsi="Times New Roman"/>
          </w:rPr>
          <w:t xml:space="preserve"> </w:t>
        </w:r>
      </w:ins>
      <w:r w:rsidRPr="00307126">
        <w:rPr>
          <w:rFonts w:ascii="Times New Roman" w:hAnsi="Times New Roman"/>
        </w:rPr>
        <w:t>ante finančná oprava.</w:t>
      </w:r>
    </w:p>
    <w:p w14:paraId="7C203D91" w14:textId="0BDCA7E9" w:rsidR="003C0F18" w:rsidRPr="00307126" w:rsidRDefault="001E180E" w:rsidP="00B52DDD">
      <w:pPr>
        <w:numPr>
          <w:ilvl w:val="1"/>
          <w:numId w:val="25"/>
        </w:numPr>
        <w:spacing w:before="120" w:after="0" w:line="264" w:lineRule="auto"/>
        <w:jc w:val="both"/>
        <w:rPr>
          <w:rFonts w:ascii="Times New Roman" w:hAnsi="Times New Roman"/>
        </w:rPr>
      </w:pPr>
      <w:r w:rsidRPr="00307126">
        <w:rPr>
          <w:rFonts w:ascii="Times New Roman" w:hAnsi="Times New Roman"/>
        </w:rPr>
        <w:t xml:space="preserve">Ak Prijímateľ realizuje </w:t>
      </w:r>
      <w:r w:rsidR="00B10CD2">
        <w:rPr>
          <w:rFonts w:ascii="Times New Roman" w:hAnsi="Times New Roman"/>
        </w:rPr>
        <w:t>VO</w:t>
      </w:r>
      <w:r w:rsidRPr="00307126">
        <w:rPr>
          <w:rFonts w:ascii="Times New Roman" w:hAnsi="Times New Roman"/>
        </w:rPr>
        <w:t xml:space="preserv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109 a</w:t>
      </w:r>
      <w:r w:rsidR="00E96899">
        <w:rPr>
          <w:rFonts w:ascii="Times New Roman" w:hAnsi="Times New Roman"/>
        </w:rPr>
        <w:t>ž</w:t>
      </w:r>
      <w:r w:rsidRPr="00307126">
        <w:rPr>
          <w:rFonts w:ascii="Times New Roman" w:hAnsi="Times New Roman"/>
        </w:rPr>
        <w:t xml:space="preserve"> § </w:t>
      </w:r>
      <w:r w:rsidR="00E96899" w:rsidRPr="00307126">
        <w:rPr>
          <w:rFonts w:ascii="Times New Roman" w:hAnsi="Times New Roman"/>
        </w:rPr>
        <w:t>11</w:t>
      </w:r>
      <w:r w:rsidR="00B10CD2">
        <w:rPr>
          <w:rFonts w:ascii="Times New Roman" w:hAnsi="Times New Roman"/>
        </w:rPr>
        <w:t>1</w:t>
      </w:r>
      <w:r w:rsidR="00E96899" w:rsidRPr="00307126">
        <w:rPr>
          <w:rFonts w:ascii="Times New Roman" w:hAnsi="Times New Roman"/>
        </w:rPr>
        <w:t xml:space="preserve"> </w:t>
      </w:r>
      <w:r w:rsidRPr="00307126">
        <w:rPr>
          <w:rFonts w:ascii="Times New Roman" w:hAnsi="Times New Roman"/>
        </w:rPr>
        <w:t>zákona o</w:t>
      </w:r>
      <w:r w:rsidR="00A07445" w:rsidRPr="00307126">
        <w:rPr>
          <w:rFonts w:ascii="Times New Roman" w:hAnsi="Times New Roman"/>
        </w:rPr>
        <w:t> </w:t>
      </w:r>
      <w:r w:rsidRPr="00307126">
        <w:rPr>
          <w:rFonts w:ascii="Times New Roman" w:hAnsi="Times New Roman"/>
        </w:rPr>
        <w:t xml:space="preserve">VO,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w:t>
      </w:r>
      <w:r w:rsidRPr="00F71CCE">
        <w:rPr>
          <w:rFonts w:ascii="Times New Roman" w:hAnsi="Times New Roman"/>
        </w:rPr>
        <w:t xml:space="preserve">súlade s článkom </w:t>
      </w:r>
      <w:r w:rsidR="00AE359E" w:rsidRPr="00F71CCE">
        <w:rPr>
          <w:rFonts w:ascii="Times New Roman" w:hAnsi="Times New Roman"/>
        </w:rPr>
        <w:t>IV</w:t>
      </w:r>
      <w:r w:rsidRPr="00F71CCE">
        <w:rPr>
          <w:rFonts w:ascii="Times New Roman" w:hAnsi="Times New Roman"/>
        </w:rPr>
        <w:t>.</w:t>
      </w:r>
      <w:r w:rsidR="008D5F57" w:rsidRPr="00F71CCE">
        <w:rPr>
          <w:rFonts w:ascii="Times New Roman" w:hAnsi="Times New Roman"/>
        </w:rPr>
        <w:t>, 2. časti</w:t>
      </w:r>
      <w:r w:rsidRPr="00F71CCE">
        <w:rPr>
          <w:rFonts w:ascii="Times New Roman" w:hAnsi="Times New Roman"/>
        </w:rPr>
        <w:t xml:space="preserve"> Obchodných</w:t>
      </w:r>
      <w:r w:rsidRPr="00307126">
        <w:rPr>
          <w:rFonts w:ascii="Times New Roman" w:hAnsi="Times New Roman"/>
        </w:rPr>
        <w:t xml:space="preserve">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zadávania zákazky s využitím elektronického trhoviska bude predmetom finančnej kontroly zo strany Poskytovateľa. </w:t>
      </w:r>
    </w:p>
    <w:p w14:paraId="3211C729" w14:textId="1BF584E6"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berie na vedomie, že lehota určená, resp. dojednaná </w:t>
      </w:r>
      <w:r w:rsidRPr="00080FA4">
        <w:rPr>
          <w:rFonts w:ascii="Times New Roman" w:hAnsi="Times New Roman"/>
        </w:rPr>
        <w:t>pre administratívnu</w:t>
      </w:r>
      <w:ins w:id="184" w:author="Autor">
        <w:r w:rsidR="00CB2ECA">
          <w:rPr>
            <w:rFonts w:ascii="Times New Roman" w:hAnsi="Times New Roman"/>
          </w:rPr>
          <w:t xml:space="preserve"> </w:t>
        </w:r>
      </w:ins>
      <w:del w:id="185" w:author="user" w:date="2020-10-24T01:49:00Z">
        <w:r w:rsidRPr="00307126" w:rsidDel="007E5E56">
          <w:rPr>
            <w:rFonts w:ascii="Times New Roman" w:hAnsi="Times New Roman"/>
          </w:rPr>
          <w:delText xml:space="preserve"> </w:delText>
        </w:r>
      </w:del>
      <w:r w:rsidRPr="00307126">
        <w:rPr>
          <w:rFonts w:ascii="Times New Roman" w:hAnsi="Times New Roman"/>
        </w:rPr>
        <w:t>finančnú kontrolu Žiadosti o platbu nezačne plynúť skôr ako bude Prijímateľ oboznámený o </w:t>
      </w:r>
      <w:r w:rsidR="00E96899">
        <w:rPr>
          <w:rFonts w:ascii="Times New Roman" w:hAnsi="Times New Roman"/>
        </w:rPr>
        <w:t>kladnom</w:t>
      </w:r>
      <w:r w:rsidR="00E96899" w:rsidRPr="00307126">
        <w:rPr>
          <w:rFonts w:ascii="Times New Roman" w:hAnsi="Times New Roman"/>
        </w:rPr>
        <w:t xml:space="preserve"> </w:t>
      </w:r>
      <w:r w:rsidRPr="00307126">
        <w:rPr>
          <w:rFonts w:ascii="Times New Roman" w:hAnsi="Times New Roman"/>
        </w:rPr>
        <w:t xml:space="preserve">výsledku </w:t>
      </w:r>
      <w:del w:id="186" w:author="Melinda Vargová" w:date="2020-10-26T14:04:00Z">
        <w:r w:rsidRPr="00080FA4" w:rsidDel="00163C5D">
          <w:rPr>
            <w:rFonts w:ascii="Times New Roman" w:hAnsi="Times New Roman"/>
          </w:rPr>
          <w:delText>administratívne</w:delText>
        </w:r>
        <w:r w:rsidRPr="00307126" w:rsidDel="00163C5D">
          <w:rPr>
            <w:rFonts w:ascii="Times New Roman" w:hAnsi="Times New Roman"/>
          </w:rPr>
          <w:delText xml:space="preserve">j </w:delText>
        </w:r>
      </w:del>
      <w:r w:rsidRPr="00307126">
        <w:rPr>
          <w:rFonts w:ascii="Times New Roman" w:hAnsi="Times New Roman"/>
        </w:rPr>
        <w:t>finančnej kontroly VO, resp. po potvrdení určenia ex</w:t>
      </w:r>
      <w:del w:id="187" w:author="Autor">
        <w:r w:rsidRPr="00307126" w:rsidDel="00481734">
          <w:rPr>
            <w:rFonts w:ascii="Times New Roman" w:hAnsi="Times New Roman"/>
          </w:rPr>
          <w:delText>-</w:delText>
        </w:r>
      </w:del>
      <w:ins w:id="188" w:author="Autor">
        <w:r w:rsidR="00481734">
          <w:rPr>
            <w:rFonts w:ascii="Times New Roman" w:hAnsi="Times New Roman"/>
          </w:rPr>
          <w:t xml:space="preserve"> </w:t>
        </w:r>
      </w:ins>
      <w:r w:rsidRPr="00307126">
        <w:rPr>
          <w:rFonts w:ascii="Times New Roman" w:hAnsi="Times New Roman"/>
        </w:rPr>
        <w:t>ante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3B83643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50FB8360"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lastRenderedPageBreak/>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7B635236"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w:t>
      </w:r>
      <w:del w:id="189" w:author="Autor">
        <w:r w:rsidR="00FC28D0" w:rsidRPr="00307126" w:rsidDel="002D6807">
          <w:rPr>
            <w:sz w:val="22"/>
            <w:szCs w:val="22"/>
          </w:rPr>
          <w:delText>-</w:delText>
        </w:r>
      </w:del>
      <w:ins w:id="190" w:author="Autor">
        <w:r w:rsidR="002D6807">
          <w:rPr>
            <w:sz w:val="22"/>
            <w:szCs w:val="22"/>
          </w:rPr>
          <w:t xml:space="preserve"> </w:t>
        </w:r>
      </w:ins>
      <w:r w:rsidR="00FC28D0" w:rsidRPr="00307126">
        <w:rPr>
          <w:sz w:val="22"/>
          <w:szCs w:val="22"/>
        </w:rPr>
        <w:t>ante finančnej opravy</w:t>
      </w:r>
      <w:r w:rsidRPr="00307126">
        <w:rPr>
          <w:sz w:val="22"/>
          <w:szCs w:val="22"/>
        </w:rPr>
        <w:t>,</w:t>
      </w:r>
      <w:r w:rsidR="00FC28D0" w:rsidRPr="00773D77">
        <w:rPr>
          <w:sz w:val="22"/>
        </w:rPr>
        <w:t xml:space="preserve"> </w:t>
      </w:r>
      <w:r w:rsidR="00FC28D0" w:rsidRPr="00307126">
        <w:rPr>
          <w:sz w:val="22"/>
          <w:szCs w:val="22"/>
        </w:rPr>
        <w:t>ak zároveň vyhodnotí, že opakovaním procesu VO by vznikli vysoké dodatočné náklady</w:t>
      </w:r>
      <w:r w:rsidRPr="00307126">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w:t>
      </w:r>
      <w:del w:id="191" w:author="Autor">
        <w:r w:rsidR="00904DAF" w:rsidRPr="00307126" w:rsidDel="00820A22">
          <w:rPr>
            <w:sz w:val="22"/>
            <w:szCs w:val="22"/>
          </w:rPr>
          <w:delText xml:space="preserve">                </w:delText>
        </w:r>
      </w:del>
      <w:r w:rsidRPr="00307126">
        <w:rPr>
          <w:sz w:val="22"/>
          <w:szCs w:val="22"/>
        </w:rPr>
        <w:t>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15288B93"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po uzavretí zmluvy Prijímateľa a úspešného uchádzača, ale ešte pred úhradou oprávnených výdavkov v ŽoP, vzťahujúcou sa k oprávneným výdavkom Projektu, ktoré vyplývajú z realizácie </w:t>
      </w:r>
      <w:r w:rsidRPr="00F71CCE">
        <w:rPr>
          <w:sz w:val="22"/>
          <w:szCs w:val="22"/>
        </w:rPr>
        <w:t>V</w:t>
      </w:r>
      <w:r w:rsidR="00C2404C" w:rsidRPr="00F71CCE">
        <w:rPr>
          <w:sz w:val="22"/>
          <w:szCs w:val="22"/>
        </w:rPr>
        <w:t>erejného obstarávania</w:t>
      </w:r>
      <w:r w:rsidRPr="00F71CCE">
        <w:rPr>
          <w:sz w:val="22"/>
          <w:szCs w:val="22"/>
        </w:rPr>
        <w:t xml:space="preserve"> (napr. na základe záverov z </w:t>
      </w:r>
      <w:r w:rsidR="00605556" w:rsidRPr="00F71CCE">
        <w:rPr>
          <w:sz w:val="22"/>
          <w:szCs w:val="22"/>
        </w:rPr>
        <w:t xml:space="preserve">finančnej </w:t>
      </w:r>
      <w:r w:rsidRPr="00F71CCE">
        <w:rPr>
          <w:sz w:val="22"/>
          <w:szCs w:val="22"/>
        </w:rPr>
        <w:t xml:space="preserve">kontroly </w:t>
      </w:r>
      <w:r w:rsidR="0059734B" w:rsidRPr="00F71CCE">
        <w:rPr>
          <w:sz w:val="22"/>
          <w:szCs w:val="22"/>
        </w:rPr>
        <w:t>v</w:t>
      </w:r>
      <w:r w:rsidR="00C2404C" w:rsidRPr="00F71CCE">
        <w:rPr>
          <w:sz w:val="22"/>
          <w:szCs w:val="22"/>
        </w:rPr>
        <w:t>erejného obstarávania</w:t>
      </w:r>
      <w:r w:rsidRPr="00F71CCE">
        <w:rPr>
          <w:sz w:val="22"/>
          <w:szCs w:val="22"/>
        </w:rPr>
        <w:t>), Poskytovateľ nepripustí výdavky vzniknuté na základe takéhoto VO do financo</w:t>
      </w:r>
      <w:r w:rsidRPr="00307126">
        <w:rPr>
          <w:sz w:val="22"/>
          <w:szCs w:val="22"/>
        </w:rPr>
        <w:t xml:space="preserve">vania tým spôsobom, že nie </w:t>
      </w:r>
      <w:r w:rsidR="0059734B" w:rsidRPr="00307126">
        <w:rPr>
          <w:sz w:val="22"/>
          <w:szCs w:val="22"/>
        </w:rPr>
        <w:t xml:space="preserve">je </w:t>
      </w:r>
      <w:r w:rsidRPr="00307126">
        <w:rPr>
          <w:sz w:val="22"/>
          <w:szCs w:val="22"/>
        </w:rPr>
        <w:t>povinný preplatiť žiadosť o platbu v rozsahu takýchto výdavkov, alebo sa po súhlase Prijímateľa stav konvaliduje prostredníctvom ex</w:t>
      </w:r>
      <w:del w:id="192" w:author="Autor">
        <w:r w:rsidRPr="00307126" w:rsidDel="002D6807">
          <w:rPr>
            <w:sz w:val="22"/>
            <w:szCs w:val="22"/>
          </w:rPr>
          <w:delText>-</w:delText>
        </w:r>
      </w:del>
      <w:ins w:id="193" w:author="Autor">
        <w:r w:rsidR="002D6807">
          <w:rPr>
            <w:sz w:val="22"/>
            <w:szCs w:val="22"/>
          </w:rPr>
          <w:t xml:space="preserve"> </w:t>
        </w:r>
      </w:ins>
      <w:r w:rsidRPr="00307126">
        <w:rPr>
          <w:sz w:val="22"/>
          <w:szCs w:val="22"/>
        </w:rPr>
        <w:t>ante finančnej opravy. Vo veci určenia ex</w:t>
      </w:r>
      <w:del w:id="194" w:author="Autor">
        <w:r w:rsidRPr="00307126" w:rsidDel="002D6807">
          <w:rPr>
            <w:sz w:val="22"/>
            <w:szCs w:val="22"/>
          </w:rPr>
          <w:delText>-</w:delText>
        </w:r>
      </w:del>
      <w:ins w:id="195" w:author="Autor">
        <w:r w:rsidR="002D6807">
          <w:rPr>
            <w:sz w:val="22"/>
            <w:szCs w:val="22"/>
          </w:rPr>
          <w:t xml:space="preserve"> </w:t>
        </w:r>
      </w:ins>
      <w:r w:rsidRPr="00307126">
        <w:rPr>
          <w:sz w:val="22"/>
          <w:szCs w:val="22"/>
        </w:rPr>
        <w:t xml:space="preserve">ante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Prílohou č. </w:t>
      </w:r>
      <w:r w:rsidR="000E6265" w:rsidRPr="00307126">
        <w:rPr>
          <w:sz w:val="22"/>
          <w:szCs w:val="22"/>
        </w:rPr>
        <w:t>4</w:t>
      </w:r>
      <w:r w:rsidR="008542C8" w:rsidRPr="00307126">
        <w:rPr>
          <w:sz w:val="22"/>
          <w:szCs w:val="22"/>
        </w:rPr>
        <w:t xml:space="preserve"> Zmluvy o poskytnutí NFP</w:t>
      </w:r>
      <w:r w:rsidRPr="00307126">
        <w:rPr>
          <w:sz w:val="22"/>
          <w:szCs w:val="22"/>
        </w:rPr>
        <w:t>. Konečné potvrdenie ex</w:t>
      </w:r>
      <w:ins w:id="196" w:author="Autor">
        <w:r w:rsidR="002D6807">
          <w:rPr>
            <w:sz w:val="22"/>
            <w:szCs w:val="22"/>
          </w:rPr>
          <w:t xml:space="preserve"> </w:t>
        </w:r>
      </w:ins>
      <w:del w:id="197" w:author="Autor">
        <w:r w:rsidRPr="00307126" w:rsidDel="002D6807">
          <w:rPr>
            <w:sz w:val="22"/>
            <w:szCs w:val="22"/>
          </w:rPr>
          <w:delText>-</w:delText>
        </w:r>
      </w:del>
      <w:r w:rsidRPr="00307126">
        <w:rPr>
          <w:sz w:val="22"/>
          <w:szCs w:val="22"/>
        </w:rPr>
        <w:t xml:space="preserve">ante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k financovaniu za podmienky zníženia oprávnených výdavkov vo výške určenej ex</w:t>
      </w:r>
      <w:del w:id="198" w:author="Autor">
        <w:r w:rsidRPr="00307126" w:rsidDel="002D6807">
          <w:rPr>
            <w:sz w:val="22"/>
            <w:szCs w:val="22"/>
          </w:rPr>
          <w:delText>-</w:delText>
        </w:r>
      </w:del>
      <w:ins w:id="199" w:author="Autor">
        <w:r w:rsidR="002D6807">
          <w:rPr>
            <w:sz w:val="22"/>
            <w:szCs w:val="22"/>
          </w:rPr>
          <w:t xml:space="preserve"> </w:t>
        </w:r>
      </w:ins>
      <w:r w:rsidRPr="00307126">
        <w:rPr>
          <w:sz w:val="22"/>
          <w:szCs w:val="22"/>
        </w:rPr>
        <w:t xml:space="preserve">ante finančnej </w:t>
      </w:r>
      <w:r w:rsidR="0059734B" w:rsidRPr="00307126">
        <w:rPr>
          <w:sz w:val="22"/>
          <w:szCs w:val="22"/>
        </w:rPr>
        <w:t>opravy</w:t>
      </w:r>
      <w:r w:rsidRPr="0030712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del w:id="200" w:author="Autor">
        <w:r w:rsidRPr="00307126" w:rsidDel="002D6807">
          <w:rPr>
            <w:sz w:val="22"/>
            <w:szCs w:val="22"/>
          </w:rPr>
          <w:delText> </w:delText>
        </w:r>
      </w:del>
      <w:ins w:id="201" w:author="Autor">
        <w:r w:rsidR="002D6807">
          <w:rPr>
            <w:sz w:val="22"/>
            <w:szCs w:val="22"/>
          </w:rPr>
          <w:t> </w:t>
        </w:r>
      </w:ins>
      <w:r w:rsidRPr="00307126">
        <w:rPr>
          <w:sz w:val="22"/>
          <w:szCs w:val="22"/>
        </w:rPr>
        <w:t>ex</w:t>
      </w:r>
      <w:ins w:id="202" w:author="Autor">
        <w:r w:rsidR="002D6807">
          <w:rPr>
            <w:sz w:val="22"/>
            <w:szCs w:val="22"/>
          </w:rPr>
          <w:t xml:space="preserve"> </w:t>
        </w:r>
      </w:ins>
      <w:del w:id="203" w:author="Autor">
        <w:r w:rsidRPr="00307126" w:rsidDel="002D6807">
          <w:rPr>
            <w:sz w:val="22"/>
            <w:szCs w:val="22"/>
          </w:rPr>
          <w:delText>-</w:delText>
        </w:r>
      </w:del>
      <w:r w:rsidRPr="00307126">
        <w:rPr>
          <w:sz w:val="22"/>
          <w:szCs w:val="22"/>
        </w:rPr>
        <w:t xml:space="preserve">ante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9200964" w14:textId="04B8B810" w:rsidR="00AC3F8B" w:rsidRPr="00957E85" w:rsidRDefault="00A30090" w:rsidP="006C26E2">
      <w:pPr>
        <w:numPr>
          <w:ilvl w:val="1"/>
          <w:numId w:val="25"/>
        </w:numPr>
        <w:spacing w:before="120" w:after="0" w:line="264" w:lineRule="auto"/>
        <w:jc w:val="both"/>
        <w:rPr>
          <w:rFonts w:ascii="Times New Roman" w:hAnsi="Times New Roman"/>
        </w:rPr>
      </w:pPr>
      <w:commentRangeStart w:id="204"/>
      <w:r w:rsidRPr="00957E85">
        <w:rPr>
          <w:rFonts w:ascii="Times New Roman" w:hAnsi="Times New Roman"/>
        </w:rPr>
        <w:t xml:space="preserve">V prípade </w:t>
      </w:r>
      <w:r w:rsidRPr="00A14CFD">
        <w:rPr>
          <w:rFonts w:ascii="Times New Roman" w:hAnsi="Times New Roman"/>
        </w:rPr>
        <w:t xml:space="preserve">ex ante </w:t>
      </w:r>
      <w:r w:rsidR="00AC3F8B" w:rsidRPr="007E788B">
        <w:rPr>
          <w:rFonts w:ascii="Times New Roman" w:eastAsia="Times New Roman" w:hAnsi="Times New Roman"/>
          <w:lang w:eastAsia="sk-SK"/>
        </w:rPr>
        <w:t xml:space="preserve">finančnej opravy je </w:t>
      </w:r>
      <w:r w:rsidR="00957E85" w:rsidRPr="007E788B">
        <w:rPr>
          <w:rFonts w:ascii="Times New Roman" w:eastAsia="Times New Roman" w:hAnsi="Times New Roman"/>
          <w:lang w:eastAsia="sk-SK"/>
        </w:rPr>
        <w:t xml:space="preserve">Prijímateľ </w:t>
      </w:r>
      <w:r w:rsidR="00AC3F8B" w:rsidRPr="007E788B">
        <w:rPr>
          <w:rFonts w:ascii="Times New Roman" w:eastAsia="Times New Roman" w:hAnsi="Times New Roman"/>
          <w:lang w:eastAsia="sk-SK"/>
        </w:rPr>
        <w:t xml:space="preserve">povinný </w:t>
      </w:r>
      <w:r w:rsidR="00AC3F8B" w:rsidRPr="00A02A20">
        <w:rPr>
          <w:rFonts w:ascii="Times New Roman" w:eastAsia="Times New Roman" w:hAnsi="Times New Roman"/>
          <w:lang w:eastAsia="sk-SK"/>
        </w:rPr>
        <w:t>pri predkladaní žiadosti o</w:t>
      </w:r>
      <w:r w:rsidR="00AC3F8B" w:rsidRPr="00C15C8E">
        <w:rPr>
          <w:rFonts w:ascii="Times New Roman" w:eastAsia="Times New Roman" w:hAnsi="Times New Roman"/>
          <w:lang w:eastAsia="sk-SK"/>
        </w:rPr>
        <w:t> platbu postupovať nasledovne:</w:t>
      </w:r>
      <w:commentRangeEnd w:id="204"/>
      <w:r w:rsidR="00AC0259" w:rsidRPr="00957E85">
        <w:rPr>
          <w:rStyle w:val="Odkaznakomentr"/>
          <w:rFonts w:ascii="Times New Roman" w:eastAsia="Times New Roman" w:hAnsi="Times New Roman"/>
          <w:sz w:val="22"/>
          <w:szCs w:val="22"/>
          <w:lang w:val="x-none" w:eastAsia="x-none"/>
        </w:rPr>
        <w:commentReference w:id="204"/>
      </w:r>
    </w:p>
    <w:p w14:paraId="6FAE7C0C" w14:textId="690A1C33" w:rsidR="00AC3F8B" w:rsidRPr="00957E85" w:rsidRDefault="00AC3F8B" w:rsidP="00AC3F8B">
      <w:pPr>
        <w:pStyle w:val="Odsekzoznamu"/>
        <w:numPr>
          <w:ilvl w:val="0"/>
          <w:numId w:val="57"/>
        </w:numPr>
        <w:spacing w:before="120" w:line="264" w:lineRule="auto"/>
        <w:jc w:val="both"/>
        <w:rPr>
          <w:rFonts w:eastAsia="Calibri"/>
          <w:sz w:val="22"/>
          <w:szCs w:val="22"/>
        </w:rPr>
      </w:pPr>
      <w:r w:rsidRPr="00957E85">
        <w:rPr>
          <w:iCs/>
          <w:sz w:val="22"/>
          <w:szCs w:val="22"/>
        </w:rPr>
        <w:lastRenderedPageBreak/>
        <w:t>nepotvrdená ex ante finančná oprava (neuzatvorený dodatok k </w:t>
      </w:r>
      <w:r w:rsidR="00957E85" w:rsidRPr="007E788B">
        <w:rPr>
          <w:iCs/>
          <w:sz w:val="22"/>
          <w:szCs w:val="22"/>
        </w:rPr>
        <w:t>Z</w:t>
      </w:r>
      <w:r w:rsidRPr="007E788B">
        <w:rPr>
          <w:iCs/>
          <w:sz w:val="22"/>
          <w:szCs w:val="22"/>
        </w:rPr>
        <w:t xml:space="preserve">mluve o poskytnutí nenávratného finančného príspevku) – </w:t>
      </w:r>
      <w:r w:rsidR="00957E85" w:rsidRPr="007E788B">
        <w:rPr>
          <w:iCs/>
          <w:sz w:val="22"/>
          <w:szCs w:val="22"/>
        </w:rPr>
        <w:t>P</w:t>
      </w:r>
      <w:r w:rsidRPr="007E788B">
        <w:rPr>
          <w:iCs/>
          <w:sz w:val="22"/>
          <w:szCs w:val="22"/>
        </w:rPr>
        <w:t xml:space="preserve">rijímateľ predkladá žiadosť o platbu zahŕňajúcu všetky výdavky vrátane </w:t>
      </w:r>
      <w:r w:rsidRPr="00A02A20">
        <w:rPr>
          <w:iCs/>
          <w:sz w:val="22"/>
          <w:szCs w:val="22"/>
        </w:rPr>
        <w:t>výdavkov za nepotvrdenú ex ante finančnú opravu a </w:t>
      </w:r>
      <w:r w:rsidR="00957E85" w:rsidRPr="00C15C8E">
        <w:rPr>
          <w:iCs/>
          <w:sz w:val="22"/>
          <w:szCs w:val="22"/>
        </w:rPr>
        <w:t xml:space="preserve">Poskytovateľ </w:t>
      </w:r>
      <w:r w:rsidRPr="00C15C8E">
        <w:rPr>
          <w:iCs/>
          <w:sz w:val="22"/>
          <w:szCs w:val="22"/>
        </w:rPr>
        <w:t>zníži oprávnenú sumu v predloženej žiadosti o platbu;</w:t>
      </w:r>
    </w:p>
    <w:p w14:paraId="430C296F" w14:textId="43E8CC89" w:rsidR="00AC3F8B" w:rsidRPr="00957E85" w:rsidRDefault="00AC3F8B" w:rsidP="00557AEC">
      <w:pPr>
        <w:pStyle w:val="Odsekzoznamu"/>
        <w:numPr>
          <w:ilvl w:val="0"/>
          <w:numId w:val="57"/>
        </w:numPr>
        <w:spacing w:before="120" w:line="264" w:lineRule="auto"/>
        <w:jc w:val="both"/>
        <w:rPr>
          <w:rFonts w:eastAsia="Calibri"/>
          <w:sz w:val="22"/>
          <w:szCs w:val="22"/>
        </w:rPr>
      </w:pPr>
      <w:r w:rsidRPr="00957E85">
        <w:rPr>
          <w:iCs/>
          <w:sz w:val="22"/>
          <w:szCs w:val="22"/>
        </w:rPr>
        <w:t xml:space="preserve">potvrdená ex ante finančná oprava (uzatvorený dodatok k zmluve o poskytnutí nenávratného finančného príspevku) – </w:t>
      </w:r>
      <w:r w:rsidR="00957E85" w:rsidRPr="00957E85">
        <w:rPr>
          <w:iCs/>
          <w:sz w:val="22"/>
          <w:szCs w:val="22"/>
        </w:rPr>
        <w:t>P</w:t>
      </w:r>
      <w:r w:rsidRPr="00957E85">
        <w:rPr>
          <w:iCs/>
          <w:sz w:val="22"/>
          <w:szCs w:val="22"/>
        </w:rPr>
        <w:t>rijímateľ predkladá žiadosť o platbu zahŕňajúcu všetky výdavky, avšak nárokuje si sumu zníženú o potvrdenú ex ante finančnú opravu.</w:t>
      </w:r>
      <w:r w:rsidR="00557AEC" w:rsidRPr="00557AEC">
        <w:t xml:space="preserve"> </w:t>
      </w:r>
      <w:r w:rsidR="00557AEC">
        <w:rPr>
          <w:iCs/>
          <w:sz w:val="22"/>
          <w:szCs w:val="22"/>
        </w:rPr>
        <w:t>Poskytovateľ</w:t>
      </w:r>
      <w:r w:rsidR="00557AEC" w:rsidRPr="00557AEC">
        <w:rPr>
          <w:iCs/>
          <w:sz w:val="22"/>
          <w:szCs w:val="22"/>
        </w:rPr>
        <w:t xml:space="preserve"> nie je povinný</w:t>
      </w:r>
      <w:r w:rsidR="00557AEC">
        <w:rPr>
          <w:iCs/>
          <w:sz w:val="22"/>
          <w:szCs w:val="22"/>
        </w:rPr>
        <w:t xml:space="preserve"> uzavrieť dodatok k zmluve o poskytnutí nenávratného finančného príspevku </w:t>
      </w:r>
      <w:r w:rsidR="00557AEC" w:rsidRPr="00557AEC">
        <w:rPr>
          <w:iCs/>
          <w:sz w:val="22"/>
          <w:szCs w:val="22"/>
        </w:rPr>
        <w:t>v prípade každého uplatne</w:t>
      </w:r>
      <w:r w:rsidR="00557AEC">
        <w:rPr>
          <w:iCs/>
          <w:sz w:val="22"/>
          <w:szCs w:val="22"/>
        </w:rPr>
        <w:t>nia ex ante finančnej opravy. Poskytovateľ</w:t>
      </w:r>
      <w:r w:rsidR="00557AEC" w:rsidRPr="00557AEC">
        <w:rPr>
          <w:iCs/>
          <w:sz w:val="22"/>
          <w:szCs w:val="22"/>
        </w:rPr>
        <w:t xml:space="preserve"> zohľadní uplatnené výšky ex ante finančných opráv následne, ak sa vyskytne</w:t>
      </w:r>
      <w:r w:rsidR="00557AEC">
        <w:rPr>
          <w:iCs/>
          <w:sz w:val="22"/>
          <w:szCs w:val="22"/>
        </w:rPr>
        <w:t xml:space="preserve"> iný dôvod na zmenu zmluvy o poskytnutí nenávratného finančného príspevku</w:t>
      </w:r>
      <w:r w:rsidR="00557AEC" w:rsidRPr="00557AEC">
        <w:rPr>
          <w:iCs/>
          <w:sz w:val="22"/>
          <w:szCs w:val="22"/>
        </w:rPr>
        <w:t xml:space="preserve"> (na u</w:t>
      </w:r>
      <w:r w:rsidR="00557AEC">
        <w:rPr>
          <w:iCs/>
          <w:sz w:val="22"/>
          <w:szCs w:val="22"/>
        </w:rPr>
        <w:t>zavretie dodatku k zmluve o poskytnutí nenávratného finančného príspevku</w:t>
      </w:r>
      <w:r w:rsidR="00557AEC" w:rsidRPr="00557AEC">
        <w:rPr>
          <w:iCs/>
          <w:sz w:val="22"/>
          <w:szCs w:val="22"/>
        </w:rPr>
        <w:t xml:space="preserve">) a zároveň si určí pravidlá </w:t>
      </w:r>
      <w:r w:rsidR="00557AEC">
        <w:rPr>
          <w:iCs/>
          <w:sz w:val="22"/>
          <w:szCs w:val="22"/>
        </w:rPr>
        <w:t>na frekvenciu zmien zmluvy o poskytnutí nenávratného finančného príspevku</w:t>
      </w:r>
      <w:r w:rsidR="00557AEC" w:rsidRPr="00557AEC">
        <w:rPr>
          <w:iCs/>
          <w:sz w:val="22"/>
          <w:szCs w:val="22"/>
        </w:rPr>
        <w:t xml:space="preserve"> z titulu uplatnenia ex ante finančných opráv vo svojej riadiacej dokumentácii (napr. v nadväznosti na výšku uplatnených ex ante finančných opráv alebo počet VO dotknutých ex ante finančnou opravou)</w:t>
      </w:r>
      <w:r w:rsidR="00557AEC">
        <w:rPr>
          <w:iCs/>
          <w:sz w:val="22"/>
          <w:szCs w:val="22"/>
        </w:rPr>
        <w:t>.</w:t>
      </w:r>
    </w:p>
    <w:p w14:paraId="17ECD244" w14:textId="22ECEB27" w:rsidR="00791BD0" w:rsidRPr="00F71CCE" w:rsidRDefault="00791BD0" w:rsidP="006C26E2">
      <w:pPr>
        <w:numPr>
          <w:ilvl w:val="1"/>
          <w:numId w:val="25"/>
        </w:numPr>
        <w:spacing w:before="120" w:after="0" w:line="264" w:lineRule="auto"/>
        <w:jc w:val="both"/>
        <w:rPr>
          <w:rFonts w:ascii="Times New Roman" w:hAnsi="Times New Roman"/>
        </w:rPr>
      </w:pPr>
      <w:r w:rsidRPr="00AC0259">
        <w:rPr>
          <w:rFonts w:ascii="Times New Roman" w:hAnsi="Times New Roman"/>
        </w:rPr>
        <w:t xml:space="preserve">Zoznam </w:t>
      </w:r>
      <w:commentRangeStart w:id="205"/>
      <w:r w:rsidRPr="00AC0259">
        <w:rPr>
          <w:rFonts w:ascii="Times New Roman" w:hAnsi="Times New Roman"/>
        </w:rPr>
        <w:t>porušení pravidiel a postupov obstarávania, spolu s určením</w:t>
      </w:r>
      <w:r w:rsidRPr="00AC3F8B">
        <w:rPr>
          <w:rFonts w:ascii="Times New Roman" w:hAnsi="Times New Roman"/>
        </w:rPr>
        <w:t xml:space="preserve"> percentuálnej </w:t>
      </w:r>
      <w:commentRangeEnd w:id="205"/>
      <w:r w:rsidR="000A717C">
        <w:rPr>
          <w:rStyle w:val="Odkaznakomentr"/>
          <w:rFonts w:ascii="Times New Roman" w:eastAsia="Times New Roman" w:hAnsi="Times New Roman"/>
          <w:lang w:val="x-none" w:eastAsia="x-none"/>
        </w:rPr>
        <w:commentReference w:id="205"/>
      </w:r>
      <w:r w:rsidRPr="00AC3F8B">
        <w:rPr>
          <w:rFonts w:ascii="Times New Roman" w:hAnsi="Times New Roman"/>
        </w:rPr>
        <w:t>výšky finančnej opravy prislúchajúcej konkrétnemu porušeniu, podľa ktorého postupuje Poskytovateľ pri určení finančnej opravy a</w:t>
      </w:r>
      <w:del w:id="206" w:author="Autor">
        <w:r w:rsidRPr="00AC3F8B" w:rsidDel="002D6807">
          <w:rPr>
            <w:rFonts w:ascii="Times New Roman" w:hAnsi="Times New Roman"/>
          </w:rPr>
          <w:delText> </w:delText>
        </w:r>
      </w:del>
      <w:ins w:id="207" w:author="Autor">
        <w:r w:rsidR="002D6807">
          <w:rPr>
            <w:rFonts w:ascii="Times New Roman" w:hAnsi="Times New Roman"/>
          </w:rPr>
          <w:t> </w:t>
        </w:r>
      </w:ins>
      <w:r w:rsidRPr="00AC3F8B">
        <w:rPr>
          <w:rFonts w:ascii="Times New Roman" w:hAnsi="Times New Roman"/>
        </w:rPr>
        <w:t>ex</w:t>
      </w:r>
      <w:ins w:id="208" w:author="Autor">
        <w:r w:rsidR="002D6807">
          <w:rPr>
            <w:rFonts w:ascii="Times New Roman" w:hAnsi="Times New Roman"/>
          </w:rPr>
          <w:t xml:space="preserve"> </w:t>
        </w:r>
      </w:ins>
      <w:del w:id="209" w:author="Autor">
        <w:r w:rsidRPr="00AC3F8B" w:rsidDel="002D6807">
          <w:rPr>
            <w:rFonts w:ascii="Times New Roman" w:hAnsi="Times New Roman"/>
          </w:rPr>
          <w:delText>-</w:delText>
        </w:r>
      </w:del>
      <w:r w:rsidRPr="00AC3F8B">
        <w:rPr>
          <w:rFonts w:ascii="Times New Roman" w:hAnsi="Times New Roman"/>
        </w:rPr>
        <w:t xml:space="preserve">ante </w:t>
      </w:r>
      <w:r w:rsidR="00502F06" w:rsidRPr="00AC3F8B">
        <w:rPr>
          <w:rFonts w:ascii="Times New Roman" w:hAnsi="Times New Roman"/>
        </w:rPr>
        <w:t xml:space="preserve">finančnej </w:t>
      </w:r>
      <w:r w:rsidRPr="00AC3F8B">
        <w:rPr>
          <w:rFonts w:ascii="Times New Roman" w:hAnsi="Times New Roman"/>
        </w:rPr>
        <w:t>opravy</w:t>
      </w:r>
      <w:r w:rsidR="00C015A1" w:rsidRPr="00AC3F8B">
        <w:rPr>
          <w:rFonts w:ascii="Times New Roman" w:hAnsi="Times New Roman"/>
        </w:rPr>
        <w:t>,</w:t>
      </w:r>
      <w:r w:rsidRPr="00AC3F8B">
        <w:rPr>
          <w:rFonts w:ascii="Times New Roman" w:hAnsi="Times New Roman"/>
        </w:rPr>
        <w:t xml:space="preserve"> tvorí Prílohu č. </w:t>
      </w:r>
      <w:r w:rsidR="000E6265" w:rsidRPr="00AC3F8B">
        <w:rPr>
          <w:rFonts w:ascii="Times New Roman" w:hAnsi="Times New Roman"/>
        </w:rPr>
        <w:t>4</w:t>
      </w:r>
      <w:r w:rsidRPr="00AC3F8B">
        <w:rPr>
          <w:rFonts w:ascii="Times New Roman" w:hAnsi="Times New Roman"/>
        </w:rPr>
        <w:t xml:space="preserve"> </w:t>
      </w:r>
      <w:r w:rsidRPr="00F71CCE">
        <w:rPr>
          <w:rFonts w:ascii="Times New Roman" w:hAnsi="Times New Roman"/>
        </w:rPr>
        <w:t>(Finančné opravy za porušenie pravidiel a postupov obstarávania).</w:t>
      </w:r>
    </w:p>
    <w:p w14:paraId="734B26D5" w14:textId="5BCB8F5C" w:rsidR="00AF36B6" w:rsidRPr="00F71CCE" w:rsidRDefault="008804C8" w:rsidP="00A66B02">
      <w:pPr>
        <w:numPr>
          <w:ilvl w:val="1"/>
          <w:numId w:val="25"/>
        </w:numPr>
        <w:spacing w:before="120" w:line="264" w:lineRule="auto"/>
        <w:jc w:val="both"/>
        <w:rPr>
          <w:rFonts w:ascii="Times New Roman" w:hAnsi="Times New Roman"/>
          <w:lang w:eastAsia="x-none"/>
        </w:rPr>
      </w:pPr>
      <w:r w:rsidRPr="00F71CCE">
        <w:rPr>
          <w:rFonts w:ascii="Times New Roman" w:hAnsi="Times New Roman"/>
        </w:rPr>
        <w:t xml:space="preserve">Ak v súlade s Výzvou vyplývala pre žiadateľa </w:t>
      </w:r>
      <w:r w:rsidR="003C0F18" w:rsidRPr="00F71CCE">
        <w:rPr>
          <w:rFonts w:ascii="Times New Roman" w:hAnsi="Times New Roman"/>
        </w:rPr>
        <w:t>povinnosť spočívajúc</w:t>
      </w:r>
      <w:ins w:id="210" w:author="Autor">
        <w:r w:rsidR="00D501F1">
          <w:rPr>
            <w:rFonts w:ascii="Times New Roman" w:hAnsi="Times New Roman"/>
          </w:rPr>
          <w:t>a</w:t>
        </w:r>
      </w:ins>
      <w:del w:id="211" w:author="Autor">
        <w:r w:rsidR="003C0F18" w:rsidRPr="00F71CCE" w:rsidDel="00D501F1">
          <w:rPr>
            <w:rFonts w:ascii="Times New Roman" w:hAnsi="Times New Roman"/>
          </w:rPr>
          <w:delText>u</w:delText>
        </w:r>
      </w:del>
      <w:r w:rsidR="003C0F18" w:rsidRPr="00F71CCE">
        <w:rPr>
          <w:rFonts w:ascii="Times New Roman" w:hAnsi="Times New Roman"/>
        </w:rPr>
        <w:t xml:space="preserve"> v tom, že žiadateľ je povinný predložiť kompletnú dokumentáciu z procesu </w:t>
      </w:r>
      <w:r w:rsidRPr="00F71CCE">
        <w:rPr>
          <w:rFonts w:ascii="Times New Roman" w:hAnsi="Times New Roman"/>
        </w:rPr>
        <w:t>VO</w:t>
      </w:r>
      <w:r w:rsidR="003C0F18" w:rsidRPr="00F71CCE">
        <w:rPr>
          <w:rFonts w:ascii="Times New Roman" w:hAnsi="Times New Roman"/>
        </w:rPr>
        <w:t xml:space="preserve"> v rámci konania o žiadosti o NFP vo vzťahu k </w:t>
      </w:r>
      <w:r w:rsidRPr="00F71CCE">
        <w:rPr>
          <w:rFonts w:ascii="Times New Roman" w:hAnsi="Times New Roman"/>
        </w:rPr>
        <w:t>VO</w:t>
      </w:r>
      <w:r w:rsidR="003C0F18" w:rsidRPr="00F71CCE">
        <w:rPr>
          <w:rFonts w:ascii="Times New Roman" w:hAnsi="Times New Roman"/>
        </w:rPr>
        <w:t xml:space="preserve"> špecifikovanému vo </w:t>
      </w:r>
      <w:r w:rsidR="002C6026" w:rsidRPr="00F71CCE">
        <w:rPr>
          <w:rFonts w:ascii="Times New Roman" w:hAnsi="Times New Roman"/>
        </w:rPr>
        <w:t>V</w:t>
      </w:r>
      <w:r w:rsidR="003C0F18" w:rsidRPr="00F71CCE">
        <w:rPr>
          <w:rFonts w:ascii="Times New Roman" w:hAnsi="Times New Roman"/>
        </w:rPr>
        <w:t xml:space="preserve">ýzve, ako preukázanie splnenia podmienky poskytnutia príspevku v konaní o žiadosti o NFP, Prijímateľ nie je povinný predkladať dokumentáciu k takémuto </w:t>
      </w:r>
      <w:r w:rsidRPr="00F71CCE">
        <w:rPr>
          <w:rFonts w:ascii="Times New Roman" w:hAnsi="Times New Roman"/>
        </w:rPr>
        <w:t>VO</w:t>
      </w:r>
      <w:r w:rsidR="003C0F18" w:rsidRPr="00F71CCE">
        <w:rPr>
          <w:rFonts w:ascii="Times New Roman" w:hAnsi="Times New Roman"/>
        </w:rPr>
        <w:t xml:space="preserve"> na opätovnú kontrolu podľa tohto článku VZP. Uvedené nemá vplyv na možnosť Poskytovateľa vykonať opätovnú kontrolu takéhoto </w:t>
      </w:r>
      <w:r w:rsidR="002C6026" w:rsidRPr="00F71CCE">
        <w:rPr>
          <w:rFonts w:ascii="Times New Roman" w:hAnsi="Times New Roman"/>
        </w:rPr>
        <w:t xml:space="preserve">Verejného </w:t>
      </w:r>
      <w:r w:rsidR="003C0F18" w:rsidRPr="00F71CCE">
        <w:rPr>
          <w:rFonts w:ascii="Times New Roman" w:hAnsi="Times New Roman"/>
        </w:rPr>
        <w:t>obstarávania.</w:t>
      </w:r>
    </w:p>
    <w:p w14:paraId="18847008" w14:textId="2B2246CD" w:rsidR="00C72A22" w:rsidRDefault="00C72A22" w:rsidP="00581F56">
      <w:pPr>
        <w:numPr>
          <w:ilvl w:val="1"/>
          <w:numId w:val="25"/>
        </w:numPr>
        <w:spacing w:before="120" w:line="264" w:lineRule="auto"/>
        <w:jc w:val="both"/>
        <w:rPr>
          <w:rFonts w:ascii="Times New Roman" w:hAnsi="Times New Roman"/>
          <w:lang w:eastAsia="x-none"/>
        </w:rPr>
      </w:pPr>
      <w:commentRangeStart w:id="212"/>
      <w:r w:rsidRPr="00307126">
        <w:rPr>
          <w:rFonts w:ascii="Times New Roman" w:hAnsi="Times New Roman"/>
        </w:rPr>
        <w:t xml:space="preserve">Na </w:t>
      </w:r>
      <w:r w:rsidR="008E1CEE">
        <w:rPr>
          <w:rFonts w:ascii="Times New Roman" w:hAnsi="Times New Roman"/>
        </w:rPr>
        <w:t xml:space="preserve">postupy zadávania zákaziek </w:t>
      </w:r>
      <w:r w:rsidRPr="00307126">
        <w:rPr>
          <w:rFonts w:ascii="Times New Roman" w:hAnsi="Times New Roman"/>
        </w:rPr>
        <w:t>uskutočnené pre výdavky vykazované zjednodušeným spôsobom vykazovania sa ustanovenia tohto článku nevzťahujú</w:t>
      </w:r>
      <w:r w:rsidR="00581F56">
        <w:rPr>
          <w:rFonts w:ascii="Times New Roman" w:hAnsi="Times New Roman"/>
        </w:rPr>
        <w:t xml:space="preserve">; </w:t>
      </w:r>
      <w:r w:rsidR="00581F56" w:rsidRPr="00581F56">
        <w:rPr>
          <w:rFonts w:ascii="Times New Roman" w:hAnsi="Times New Roman"/>
        </w:rPr>
        <w:t>týmto nie je dotknuté ustanovenie čl. 67 ods. 4 všeobecného nariadenia</w:t>
      </w:r>
      <w:r w:rsidRPr="00307126">
        <w:rPr>
          <w:rFonts w:ascii="Times New Roman" w:hAnsi="Times New Roman"/>
        </w:rPr>
        <w:t>.</w:t>
      </w:r>
      <w:commentRangeEnd w:id="212"/>
      <w:r w:rsidRPr="00307126">
        <w:rPr>
          <w:rStyle w:val="Odkaznakomentr"/>
          <w:rFonts w:ascii="Times New Roman" w:eastAsia="Times New Roman" w:hAnsi="Times New Roman"/>
          <w:lang w:val="x-none" w:eastAsia="x-none"/>
        </w:rPr>
        <w:commentReference w:id="212"/>
      </w:r>
    </w:p>
    <w:p w14:paraId="5A881170" w14:textId="223ADBE6" w:rsidR="000A717C" w:rsidRDefault="000A717C" w:rsidP="000A717C">
      <w:pPr>
        <w:numPr>
          <w:ilvl w:val="1"/>
          <w:numId w:val="25"/>
        </w:numPr>
        <w:spacing w:before="120" w:line="264" w:lineRule="auto"/>
        <w:jc w:val="both"/>
        <w:rPr>
          <w:rFonts w:ascii="Times New Roman" w:hAnsi="Times New Roman"/>
          <w:lang w:eastAsia="x-none"/>
        </w:rPr>
      </w:pPr>
      <w:r>
        <w:rPr>
          <w:rFonts w:ascii="Times New Roman" w:hAnsi="Times New Roman"/>
          <w:lang w:eastAsia="x-none"/>
        </w:rPr>
        <w:t xml:space="preserve">Prijímateľ </w:t>
      </w:r>
      <w:r w:rsidRPr="00B75908">
        <w:rPr>
          <w:rFonts w:ascii="Times New Roman" w:hAnsi="Times New Roman"/>
          <w:lang w:eastAsia="x-none"/>
        </w:rPr>
        <w:t>nesmie uzavrieť zmluvu, koncesnú zmluvu alebo rámcovú dohodu s uchádzačom alebo uchádzačmi, ktorí majú povinnosť zapisovať sa do registr</w:t>
      </w:r>
      <w:r>
        <w:rPr>
          <w:rFonts w:ascii="Times New Roman" w:hAnsi="Times New Roman"/>
          <w:lang w:eastAsia="x-none"/>
        </w:rPr>
        <w:t>a partnerov verejného sektora</w:t>
      </w:r>
      <w:r w:rsidRPr="00B75908">
        <w:rPr>
          <w:rFonts w:ascii="Times New Roman" w:hAnsi="Times New Roman"/>
          <w:lang w:eastAsia="x-none"/>
        </w:rPr>
        <w:t xml:space="preserve"> a nie sú zapísaní v registr</w:t>
      </w:r>
      <w:r>
        <w:rPr>
          <w:rFonts w:ascii="Times New Roman" w:hAnsi="Times New Roman"/>
          <w:lang w:eastAsia="x-none"/>
        </w:rPr>
        <w:t>i partnerov verejného sektora</w:t>
      </w:r>
      <w:r w:rsidRPr="00B75908">
        <w:rPr>
          <w:rFonts w:ascii="Times New Roman" w:hAnsi="Times New Roman"/>
          <w:lang w:eastAsia="x-none"/>
        </w:rPr>
        <w:t xml:space="preserve"> alebo ktorých subdodávatelia alebo subdodávateli</w:t>
      </w:r>
      <w:r>
        <w:rPr>
          <w:rFonts w:ascii="Times New Roman" w:hAnsi="Times New Roman"/>
          <w:lang w:eastAsia="x-none"/>
        </w:rPr>
        <w:t xml:space="preserve">a podľa </w:t>
      </w:r>
      <w:r w:rsidR="002F3B2D" w:rsidRPr="002F3B2D">
        <w:rPr>
          <w:rFonts w:ascii="Times New Roman" w:hAnsi="Times New Roman"/>
        </w:rPr>
        <w:t>zákona č. 315/2016 Z. z. o registri partnerov verejného sektora a o zmene a doplnení niektorých zákonov v znení neskorších predpisov</w:t>
      </w:r>
      <w:r>
        <w:rPr>
          <w:rFonts w:ascii="Times New Roman" w:hAnsi="Times New Roman"/>
          <w:lang w:eastAsia="x-none"/>
        </w:rPr>
        <w:t>,</w:t>
      </w:r>
      <w:r w:rsidRPr="00B75908">
        <w:rPr>
          <w:rFonts w:ascii="Times New Roman" w:hAnsi="Times New Roman"/>
          <w:lang w:eastAsia="x-none"/>
        </w:rPr>
        <w:t xml:space="preserve"> ktorí majú povinnosť zapisovať sa do registr</w:t>
      </w:r>
      <w:r>
        <w:rPr>
          <w:rFonts w:ascii="Times New Roman" w:hAnsi="Times New Roman"/>
          <w:lang w:eastAsia="x-none"/>
        </w:rPr>
        <w:t>a partnerov verejného sektora</w:t>
      </w:r>
      <w:r w:rsidR="003A7B0B">
        <w:rPr>
          <w:rFonts w:ascii="Times New Roman" w:hAnsi="Times New Roman"/>
          <w:lang w:eastAsia="x-none"/>
        </w:rPr>
        <w:t xml:space="preserve">, </w:t>
      </w:r>
      <w:r w:rsidRPr="00B75908">
        <w:rPr>
          <w:rFonts w:ascii="Times New Roman" w:hAnsi="Times New Roman"/>
          <w:lang w:eastAsia="x-none"/>
        </w:rPr>
        <w:t>nie sú zapísaní v registri</w:t>
      </w:r>
      <w:r>
        <w:rPr>
          <w:rFonts w:ascii="Times New Roman" w:hAnsi="Times New Roman"/>
          <w:lang w:eastAsia="x-none"/>
        </w:rPr>
        <w:t xml:space="preserve"> partnerov verejného sektora. </w:t>
      </w:r>
      <w:r w:rsidRPr="00B75908">
        <w:rPr>
          <w:rFonts w:ascii="Times New Roman" w:hAnsi="Times New Roman"/>
          <w:lang w:eastAsia="x-none"/>
        </w:rPr>
        <w:t xml:space="preserve">Zákaz podľa </w:t>
      </w:r>
      <w:r>
        <w:rPr>
          <w:rFonts w:ascii="Times New Roman" w:hAnsi="Times New Roman"/>
          <w:lang w:eastAsia="x-none"/>
        </w:rPr>
        <w:t xml:space="preserve">predchádzajúcej vety </w:t>
      </w:r>
      <w:r w:rsidRPr="00B75908">
        <w:rPr>
          <w:rFonts w:ascii="Times New Roman" w:hAnsi="Times New Roman"/>
          <w:lang w:eastAsia="x-none"/>
        </w:rPr>
        <w:t>sa nevzťahuje na rámcovú dohodu, ktorú uzatvárajú s</w:t>
      </w:r>
      <w:r>
        <w:rPr>
          <w:rFonts w:ascii="Times New Roman" w:hAnsi="Times New Roman"/>
          <w:lang w:eastAsia="x-none"/>
        </w:rPr>
        <w:t xml:space="preserve"> Prijímateľom </w:t>
      </w:r>
      <w:r w:rsidRPr="00B75908">
        <w:rPr>
          <w:rFonts w:ascii="Times New Roman" w:hAnsi="Times New Roman"/>
          <w:lang w:eastAsia="x-none"/>
        </w:rPr>
        <w:t>výlučne dvaja alebo viacerí uchádzači, ktorí sú fyzickými osobami a ktorá sa týka poskytovania služieb.</w:t>
      </w:r>
    </w:p>
    <w:p w14:paraId="3111CC3B" w14:textId="44D62122" w:rsidR="000A717C" w:rsidRPr="001646B4" w:rsidRDefault="000A717C" w:rsidP="000A717C">
      <w:pPr>
        <w:numPr>
          <w:ilvl w:val="1"/>
          <w:numId w:val="25"/>
        </w:numPr>
        <w:spacing w:before="120" w:line="264" w:lineRule="auto"/>
        <w:jc w:val="both"/>
        <w:rPr>
          <w:rFonts w:ascii="Times New Roman" w:hAnsi="Times New Roman"/>
          <w:lang w:eastAsia="x-none"/>
        </w:rPr>
      </w:pPr>
      <w:r w:rsidRPr="001646B4">
        <w:rPr>
          <w:rFonts w:ascii="Times New Roman" w:hAnsi="Times New Roman"/>
          <w:lang w:eastAsia="x-none"/>
        </w:rPr>
        <w:t xml:space="preserve">Poskytovateľ môže odmietnuť výkon </w:t>
      </w:r>
      <w:del w:id="213" w:author="Autor">
        <w:r w:rsidRPr="00080FA4" w:rsidDel="001A583C">
          <w:rPr>
            <w:rFonts w:ascii="Times New Roman" w:hAnsi="Times New Roman"/>
            <w:lang w:eastAsia="x-none"/>
          </w:rPr>
          <w:delText>administratívnej</w:delText>
        </w:r>
        <w:r w:rsidRPr="001646B4" w:rsidDel="001A583C">
          <w:rPr>
            <w:rFonts w:ascii="Times New Roman" w:hAnsi="Times New Roman"/>
            <w:lang w:eastAsia="x-none"/>
          </w:rPr>
          <w:delText xml:space="preserve"> </w:delText>
        </w:r>
      </w:del>
      <w:r w:rsidRPr="001646B4">
        <w:rPr>
          <w:rFonts w:ascii="Times New Roman" w:hAnsi="Times New Roman"/>
          <w:lang w:eastAsia="x-none"/>
        </w:rPr>
        <w:t>finančnej kontroly VO v prípadoch, v ktorých mu povinnosť vykonať takýto typ kontrol</w:t>
      </w:r>
      <w:r>
        <w:rPr>
          <w:rFonts w:ascii="Times New Roman" w:hAnsi="Times New Roman"/>
          <w:lang w:eastAsia="x-none"/>
        </w:rPr>
        <w:t>y</w:t>
      </w:r>
      <w:r w:rsidRPr="001646B4">
        <w:rPr>
          <w:rFonts w:ascii="Times New Roman" w:hAnsi="Times New Roman"/>
          <w:lang w:eastAsia="x-none"/>
        </w:rPr>
        <w:t xml:space="preserve"> neukladá </w:t>
      </w:r>
      <w:r w:rsidR="003A7B0B">
        <w:rPr>
          <w:rFonts w:ascii="Times New Roman" w:hAnsi="Times New Roman"/>
          <w:lang w:eastAsia="x-none"/>
        </w:rPr>
        <w:t>Právny dokument</w:t>
      </w:r>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Pr="001646B4">
        <w:rPr>
          <w:rFonts w:ascii="Times New Roman" w:hAnsi="Times New Roman"/>
          <w:lang w:eastAsia="x-none"/>
        </w:rPr>
        <w:t xml:space="preserve">. Po predložení žiadosti Prijímateľa o </w:t>
      </w:r>
      <w:r w:rsidRPr="00F71CCE">
        <w:rPr>
          <w:rFonts w:ascii="Times New Roman" w:hAnsi="Times New Roman"/>
          <w:lang w:eastAsia="x-none"/>
        </w:rPr>
        <w:t xml:space="preserve">vykonanie </w:t>
      </w:r>
      <w:del w:id="214" w:author="Autor">
        <w:r w:rsidRPr="00F71CCE" w:rsidDel="001A583C">
          <w:rPr>
            <w:rFonts w:ascii="Times New Roman" w:hAnsi="Times New Roman"/>
            <w:lang w:eastAsia="x-none"/>
          </w:rPr>
          <w:delText xml:space="preserve">administratívnej </w:delText>
        </w:r>
      </w:del>
      <w:r w:rsidRPr="00F71CCE">
        <w:rPr>
          <w:rFonts w:ascii="Times New Roman" w:hAnsi="Times New Roman"/>
          <w:lang w:eastAsia="x-none"/>
        </w:rPr>
        <w:t>finančnej</w:t>
      </w:r>
      <w:r w:rsidRPr="001646B4">
        <w:rPr>
          <w:rFonts w:ascii="Times New Roman" w:hAnsi="Times New Roman"/>
          <w:lang w:eastAsia="x-none"/>
        </w:rPr>
        <w:t xml:space="preserve"> kontroly Poskytovateľovi v prípadoch, v ktorých </w:t>
      </w:r>
      <w:r w:rsidR="008246F0">
        <w:rPr>
          <w:rFonts w:ascii="Times New Roman" w:hAnsi="Times New Roman"/>
          <w:lang w:eastAsia="x-none"/>
        </w:rPr>
        <w:t>Právny dokument (</w:t>
      </w:r>
      <w:r w:rsidR="008246F0" w:rsidRPr="001646B4">
        <w:rPr>
          <w:rFonts w:ascii="Times New Roman" w:hAnsi="Times New Roman"/>
          <w:lang w:eastAsia="x-none"/>
        </w:rPr>
        <w:t>riadiaca dokumentácia</w:t>
      </w:r>
      <w:r w:rsidR="008246F0">
        <w:rPr>
          <w:rFonts w:ascii="Times New Roman" w:hAnsi="Times New Roman"/>
          <w:lang w:eastAsia="x-none"/>
        </w:rPr>
        <w:t>)</w:t>
      </w:r>
      <w:r w:rsidR="008246F0" w:rsidRPr="001646B4">
        <w:rPr>
          <w:rFonts w:ascii="Times New Roman" w:hAnsi="Times New Roman"/>
          <w:lang w:eastAsia="x-none"/>
        </w:rPr>
        <w:t xml:space="preserve"> </w:t>
      </w:r>
      <w:r w:rsidRPr="001646B4">
        <w:rPr>
          <w:rFonts w:ascii="Times New Roman" w:hAnsi="Times New Roman"/>
          <w:lang w:eastAsia="x-none"/>
        </w:rPr>
        <w:t xml:space="preserve">riadiaca dokumentácia neukladá Poskytovateľovi  povinnosť vykonať takýto typ kontroly, nebude žiadosť Prijímateľa považovaná za začiatok </w:t>
      </w:r>
      <w:del w:id="215" w:author="Autor">
        <w:r w:rsidRPr="001646B4" w:rsidDel="001A583C">
          <w:rPr>
            <w:rFonts w:ascii="Times New Roman" w:hAnsi="Times New Roman"/>
            <w:lang w:eastAsia="x-none"/>
          </w:rPr>
          <w:delText>a</w:delText>
        </w:r>
        <w:r w:rsidRPr="00080FA4" w:rsidDel="001A583C">
          <w:rPr>
            <w:rFonts w:ascii="Times New Roman" w:hAnsi="Times New Roman"/>
            <w:lang w:eastAsia="x-none"/>
          </w:rPr>
          <w:delText>dministratívnej</w:delText>
        </w:r>
        <w:r w:rsidRPr="001646B4" w:rsidDel="001A583C">
          <w:rPr>
            <w:rFonts w:ascii="Times New Roman" w:hAnsi="Times New Roman"/>
            <w:lang w:eastAsia="x-none"/>
          </w:rPr>
          <w:delText xml:space="preserve"> </w:delText>
        </w:r>
      </w:del>
      <w:r w:rsidRPr="001646B4">
        <w:rPr>
          <w:rFonts w:ascii="Times New Roman" w:hAnsi="Times New Roman"/>
          <w:lang w:eastAsia="x-none"/>
        </w:rPr>
        <w:t>finančnej kontroly podľa prvej vety § 20 ods. 1 zákona o finančnej kontrole a audite.</w:t>
      </w:r>
    </w:p>
    <w:p w14:paraId="30D8BE54" w14:textId="77777777" w:rsidR="000A717C" w:rsidRPr="00307126" w:rsidRDefault="000A717C" w:rsidP="00AC0259">
      <w:pPr>
        <w:spacing w:before="120" w:line="264" w:lineRule="auto"/>
        <w:ind w:left="540"/>
        <w:jc w:val="both"/>
        <w:rPr>
          <w:rFonts w:ascii="Times New Roman" w:hAnsi="Times New Roman"/>
          <w:lang w:eastAsia="x-none"/>
        </w:rPr>
      </w:pPr>
    </w:p>
    <w:p w14:paraId="251DB90F" w14:textId="5D02DFF1" w:rsidR="00AF36B6" w:rsidRPr="00307126" w:rsidRDefault="00107570" w:rsidP="00E87A79">
      <w:pPr>
        <w:pStyle w:val="Nadpis3"/>
      </w:pPr>
      <w:r w:rsidRPr="00307126">
        <w:t xml:space="preserve">Článok 4 </w:t>
      </w:r>
      <w:r w:rsidR="009F0476" w:rsidRPr="00307126">
        <w:t>POVINNOSTI SPOJENÉ S MONITOROVANÍM PROJEKTU A POSKYTOVANÍM INFORMÁCIÍ</w:t>
      </w:r>
      <w:r w:rsidR="009F0476" w:rsidRPr="00307126" w:rsidDel="009F0476">
        <w:t xml:space="preserve"> </w:t>
      </w:r>
    </w:p>
    <w:p w14:paraId="00513BB6" w14:textId="47FA4185"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del w:id="216" w:author="user" w:date="2020-10-24T01:50:00Z">
        <w:r w:rsidRPr="00307126" w:rsidDel="007E5E56">
          <w:rPr>
            <w:rFonts w:ascii="Times New Roman" w:hAnsi="Times New Roman"/>
          </w:rPr>
          <w:delText xml:space="preserve"> </w:delText>
        </w:r>
      </w:del>
      <w:r w:rsidRPr="00307126">
        <w:rPr>
          <w:rFonts w:ascii="Times New Roman" w:hAnsi="Times New Roman"/>
        </w:rPr>
        <w:t>:</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23771218" w14:textId="387368AB" w:rsidR="00E764D2" w:rsidRPr="00307126" w:rsidRDefault="00363B57"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Mimoriadnu monitorovaciu správu projektu</w:t>
      </w:r>
      <w:r w:rsidR="00E764D2" w:rsidRPr="00307126">
        <w:rPr>
          <w:rFonts w:ascii="Times New Roman" w:hAnsi="Times New Roman"/>
        </w:rPr>
        <w:t>,</w:t>
      </w:r>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702A61B8" w14:textId="600CD2A1"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predfinancovania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Ak Prijímateľ nepredkladá žiadnu </w:t>
      </w:r>
      <w:r w:rsidR="00AF36B6" w:rsidRPr="00307126">
        <w:rPr>
          <w:rFonts w:ascii="Times New Roman" w:hAnsi="Times New Roman"/>
        </w:rPr>
        <w:t xml:space="preserve">Žiadosť </w:t>
      </w:r>
      <w:r w:rsidRPr="00307126">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307126">
        <w:rPr>
          <w:rFonts w:ascii="Times New Roman" w:hAnsi="Times New Roman"/>
        </w:rPr>
        <w:t>Realizácie aktivít Projektu</w:t>
      </w:r>
      <w:r w:rsidR="00AF36B6" w:rsidRPr="00307126">
        <w:rPr>
          <w:rFonts w:ascii="Times New Roman" w:hAnsi="Times New Roman"/>
        </w:rPr>
        <w:t xml:space="preserve">, </w:t>
      </w:r>
      <w:r w:rsidR="0050148F" w:rsidRPr="00307126">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307126">
        <w:rPr>
          <w:rFonts w:ascii="Times New Roman" w:hAnsi="Times New Roman"/>
        </w:rPr>
        <w:t>(</w:t>
      </w:r>
      <w:r w:rsidR="00363B57" w:rsidRPr="00307126">
        <w:rPr>
          <w:rFonts w:ascii="Times New Roman" w:hAnsi="Times New Roman"/>
        </w:rPr>
        <w:t xml:space="preserve">Mimoriadna </w:t>
      </w:r>
      <w:r w:rsidR="00E764D2" w:rsidRPr="00307126">
        <w:rPr>
          <w:rFonts w:ascii="Times New Roman" w:hAnsi="Times New Roman"/>
        </w:rPr>
        <w:t>monitorovaci</w:t>
      </w:r>
      <w:r w:rsidR="00363B57" w:rsidRPr="00307126">
        <w:rPr>
          <w:rFonts w:ascii="Times New Roman" w:hAnsi="Times New Roman"/>
        </w:rPr>
        <w:t>a</w:t>
      </w:r>
      <w:r w:rsidR="00E764D2" w:rsidRPr="00307126">
        <w:rPr>
          <w:rFonts w:ascii="Times New Roman" w:hAnsi="Times New Roman"/>
        </w:rPr>
        <w:t xml:space="preserve"> </w:t>
      </w:r>
      <w:r w:rsidR="00363B57" w:rsidRPr="00307126">
        <w:rPr>
          <w:rFonts w:ascii="Times New Roman" w:hAnsi="Times New Roman"/>
        </w:rPr>
        <w:t>správa projektu</w:t>
      </w:r>
      <w:r w:rsidR="00E764D2" w:rsidRPr="00307126">
        <w:rPr>
          <w:rFonts w:ascii="Times New Roman" w:hAnsi="Times New Roman"/>
        </w:rPr>
        <w:t>)</w:t>
      </w:r>
      <w:r w:rsidR="000E6614" w:rsidRPr="00307126">
        <w:rPr>
          <w:rFonts w:ascii="Times New Roman" w:hAnsi="Times New Roman"/>
        </w:rPr>
        <w:t>,</w:t>
      </w:r>
      <w:r w:rsidR="00E764D2" w:rsidRPr="00307126">
        <w:rPr>
          <w:rFonts w:ascii="Times New Roman" w:hAnsi="Times New Roman"/>
        </w:rPr>
        <w:t xml:space="preserve"> </w:t>
      </w:r>
      <w:r w:rsidR="0022748E" w:rsidRPr="00307126">
        <w:rPr>
          <w:rFonts w:ascii="Times New Roman" w:hAnsi="Times New Roman"/>
        </w:rPr>
        <w:t>a</w:t>
      </w:r>
      <w:r w:rsidR="0050148F" w:rsidRPr="00307126">
        <w:rPr>
          <w:rFonts w:ascii="Times New Roman" w:hAnsi="Times New Roman"/>
        </w:rPr>
        <w:t xml:space="preserve"> to </w:t>
      </w:r>
      <w:r w:rsidR="00685086" w:rsidRPr="00307126">
        <w:rPr>
          <w:rFonts w:ascii="Times New Roman" w:hAnsi="Times New Roman"/>
        </w:rPr>
        <w:t>Bezodkladne</w:t>
      </w:r>
      <w:r w:rsidR="0022748E" w:rsidRPr="00307126">
        <w:rPr>
          <w:rFonts w:ascii="Times New Roman" w:hAnsi="Times New Roman"/>
        </w:rPr>
        <w:t xml:space="preserve"> od uplyn</w:t>
      </w:r>
      <w:r w:rsidR="00685086" w:rsidRPr="00307126">
        <w:rPr>
          <w:rFonts w:ascii="Times New Roman" w:hAnsi="Times New Roman"/>
        </w:rPr>
        <w:t>u</w:t>
      </w:r>
      <w:r w:rsidR="0022748E" w:rsidRPr="00307126">
        <w:rPr>
          <w:rFonts w:ascii="Times New Roman" w:hAnsi="Times New Roman"/>
        </w:rPr>
        <w:t>tia 6 mesačnej lehoty stanovenej v tomto odseku</w:t>
      </w:r>
      <w:r w:rsidRPr="00307126">
        <w:rPr>
          <w:rFonts w:ascii="Times New Roman" w:hAnsi="Times New Roman"/>
        </w:rPr>
        <w:t xml:space="preserve">. </w:t>
      </w:r>
      <w:r w:rsidR="0022748E" w:rsidRPr="00307126">
        <w:rPr>
          <w:rFonts w:ascii="Times New Roman" w:hAnsi="Times New Roman"/>
        </w:rPr>
        <w:t>Prijímateľ je zároveň povinný predložiť informácie v rozsahu podľa tohto odseku aj mimo stanovených termínov, ak o to Poskytovateľ požiada.</w:t>
      </w:r>
    </w:p>
    <w:p w14:paraId="24F3CE1A" w14:textId="77777777" w:rsidR="00B7129C"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38367178" w14:textId="29852E0E" w:rsidR="0007666D" w:rsidRPr="00307126" w:rsidRDefault="00B7129C" w:rsidP="006C26E2">
      <w:pPr>
        <w:numPr>
          <w:ilvl w:val="1"/>
          <w:numId w:val="22"/>
        </w:numPr>
        <w:spacing w:line="264" w:lineRule="auto"/>
        <w:jc w:val="both"/>
        <w:rPr>
          <w:rFonts w:ascii="Times New Roman" w:hAnsi="Times New Roman"/>
        </w:rPr>
      </w:pPr>
      <w:commentRangeStart w:id="217"/>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predložiť Poskytovateľovi monitorovaciu správu Projektu (s príznakom ,,záverečná“). </w:t>
      </w:r>
      <w:r w:rsidR="00FA6E6C">
        <w:rPr>
          <w:rFonts w:ascii="Times New Roman" w:hAnsi="Times New Roman"/>
        </w:rPr>
        <w:t>Poskytovateľ je oprávnený umožniť predloženie monitorovacej správy projektu (s príznakom „záverečná“) aj v inom termíne</w:t>
      </w:r>
      <w:r w:rsidR="00FA28E4">
        <w:rPr>
          <w:rFonts w:ascii="Times New Roman" w:hAnsi="Times New Roman"/>
        </w:rPr>
        <w:t xml:space="preserve"> uvedenom v Príručke pre Prijímateľa</w:t>
      </w:r>
      <w:r w:rsidR="00FA6E6C">
        <w:rPr>
          <w:rFonts w:ascii="Times New Roman" w:hAnsi="Times New Roman"/>
        </w:rPr>
        <w:t>, najneskôr však spolu s podaním Žiadosti o platbu (s príznakom „záverečná“)</w:t>
      </w:r>
      <w:r w:rsidR="00EF4107">
        <w:rPr>
          <w:rFonts w:ascii="Times New Roman" w:hAnsi="Times New Roman"/>
        </w:rPr>
        <w:t>; v takom prípade sa prvá veta tohto odseku nepoužije</w:t>
      </w:r>
      <w:r w:rsidR="00FA6E6C">
        <w:rPr>
          <w:rFonts w:ascii="Times New Roman" w:hAnsi="Times New Roman"/>
        </w:rPr>
        <w:t xml:space="preserve">. </w:t>
      </w:r>
      <w:commentRangeEnd w:id="217"/>
      <w:r w:rsidR="00EF4107">
        <w:rPr>
          <w:rStyle w:val="Odkaznakomentr"/>
          <w:rFonts w:ascii="Times New Roman" w:eastAsia="Times New Roman" w:hAnsi="Times New Roman"/>
          <w:lang w:val="x-none" w:eastAsia="x-none"/>
        </w:rPr>
        <w:commentReference w:id="217"/>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lastRenderedPageBreak/>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Príručky pre Prijímateľa</w:t>
      </w:r>
      <w:r w:rsidR="006E7D37" w:rsidRPr="00307126">
        <w:rPr>
          <w:rFonts w:ascii="Times New Roman" w:hAnsi="Times New Roman"/>
        </w:rPr>
        <w:t xml:space="preserve">. </w:t>
      </w:r>
    </w:p>
    <w:p w14:paraId="1BABE103" w14:textId="77777777" w:rsidR="009F6941" w:rsidRPr="00773D77" w:rsidRDefault="00B7129C" w:rsidP="009F6941">
      <w:pPr>
        <w:numPr>
          <w:ilvl w:val="1"/>
          <w:numId w:val="22"/>
        </w:numPr>
        <w:spacing w:line="264" w:lineRule="auto"/>
        <w:jc w:val="both"/>
        <w:rPr>
          <w:rFonts w:ascii="Times New Roman" w:hAnsi="Times New Roman"/>
        </w:rPr>
      </w:pPr>
      <w:commentRangeStart w:id="218"/>
      <w:commentRangeStart w:id="219"/>
      <w:r w:rsidRPr="00307126">
        <w:rPr>
          <w:rFonts w:ascii="Times New Roman" w:hAnsi="Times New Roman"/>
        </w:rPr>
        <w:t>Prijímateľ</w:t>
      </w:r>
      <w:commentRangeEnd w:id="218"/>
      <w:r w:rsidR="00BF3F38" w:rsidRPr="00307126">
        <w:rPr>
          <w:rStyle w:val="Odkaznakomentr"/>
          <w:rFonts w:ascii="Times New Roman" w:eastAsia="Times New Roman" w:hAnsi="Times New Roman"/>
          <w:sz w:val="22"/>
          <w:szCs w:val="22"/>
          <w:lang w:val="x-none" w:eastAsia="x-none"/>
        </w:rPr>
        <w:commentReference w:id="218"/>
      </w:r>
      <w:r w:rsidRPr="00307126">
        <w:rPr>
          <w:rFonts w:ascii="Times New Roman" w:hAnsi="Times New Roman"/>
        </w:rPr>
        <w:t xml:space="preserve"> </w:t>
      </w:r>
      <w:commentRangeEnd w:id="219"/>
      <w:r w:rsidR="00D73FAF" w:rsidRPr="00307126">
        <w:rPr>
          <w:rStyle w:val="Odkaznakomentr"/>
          <w:rFonts w:ascii="Times New Roman" w:eastAsia="Times New Roman" w:hAnsi="Times New Roman"/>
          <w:sz w:val="22"/>
          <w:szCs w:val="22"/>
          <w:lang w:val="x-none" w:eastAsia="x-none"/>
        </w:rPr>
        <w:commentReference w:id="219"/>
      </w:r>
      <w:r w:rsidRPr="00307126">
        <w:rPr>
          <w:rFonts w:ascii="Times New Roman" w:hAnsi="Times New Roman"/>
        </w:rPr>
        <w:t xml:space="preserve">sa zaväzuje predkladať Poskytovateľovi Následné monitorovacie správy Projektu počas </w:t>
      </w:r>
      <w:commentRangeStart w:id="220"/>
      <w:r w:rsidRPr="00307126">
        <w:rPr>
          <w:rFonts w:ascii="Times New Roman" w:hAnsi="Times New Roman"/>
        </w:rPr>
        <w:t xml:space="preserve">5 rokov </w:t>
      </w:r>
      <w:commentRangeEnd w:id="220"/>
      <w:r w:rsidRPr="00307126">
        <w:rPr>
          <w:rFonts w:ascii="Times New Roman" w:hAnsi="Times New Roman"/>
        </w:rPr>
        <w:commentReference w:id="220"/>
      </w:r>
      <w:r w:rsidRPr="00307126">
        <w:rPr>
          <w:rFonts w:ascii="Times New Roman" w:hAnsi="Times New Roman"/>
        </w:rPr>
        <w:t xml:space="preserve">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commentRangeStart w:id="221"/>
      <w:r w:rsidR="0050148F" w:rsidRPr="00307126">
        <w:rPr>
          <w:rFonts w:ascii="Times New Roman" w:hAnsi="Times New Roman"/>
        </w:rPr>
        <w:t xml:space="preserve">Prijímateľ je povinný prostredníctvom ITMS2014+ poskytovať údaje o účastníkoch Projektu v rozsahu a termínoch určených Poskytovateľom. </w:t>
      </w:r>
      <w:commentRangeEnd w:id="221"/>
      <w:r w:rsidR="0050148F" w:rsidRPr="00307126">
        <w:rPr>
          <w:rStyle w:val="Odkaznakomentr"/>
          <w:rFonts w:ascii="Times New Roman" w:eastAsia="Times New Roman" w:hAnsi="Times New Roman"/>
          <w:sz w:val="22"/>
          <w:szCs w:val="22"/>
          <w:lang w:val="x-none" w:eastAsia="x-none"/>
        </w:rPr>
        <w:commentReference w:id="221"/>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222"/>
      <w:r w:rsidR="007F6C8D" w:rsidRPr="00307126">
        <w:rPr>
          <w:rFonts w:ascii="Times New Roman" w:hAnsi="Times New Roman"/>
        </w:rPr>
        <w:t xml:space="preserve">Prijímateľ je tiež povinný informovať Poskytovateľa o začatí </w:t>
      </w:r>
      <w:r w:rsidR="007F6C8D" w:rsidRPr="00307126">
        <w:rPr>
          <w:rFonts w:ascii="Times New Roman" w:hAnsi="Times New Roman"/>
        </w:rPr>
        <w:lastRenderedPageBreak/>
        <w:t>a ukončení konkurzného konania a konkurzu, reštrukturalizačného konania a reštrukturalizácie, ako aj o vstupe Prijímateľa do likvidácie a jej ukončení</w:t>
      </w:r>
      <w:r w:rsidR="00810414" w:rsidRPr="00307126">
        <w:rPr>
          <w:rFonts w:ascii="Times New Roman" w:hAnsi="Times New Roman"/>
        </w:rPr>
        <w:t>.</w:t>
      </w:r>
      <w:commentRangeEnd w:id="222"/>
      <w:r w:rsidR="003D3D57" w:rsidRPr="00307126">
        <w:rPr>
          <w:rStyle w:val="Odkaznakomentr"/>
          <w:rFonts w:ascii="Times New Roman" w:eastAsia="Times New Roman" w:hAnsi="Times New Roman"/>
          <w:sz w:val="22"/>
          <w:szCs w:val="22"/>
          <w:lang w:val="x-none" w:eastAsia="x-none"/>
        </w:rPr>
        <w:commentReference w:id="222"/>
      </w:r>
      <w:r w:rsidR="00161823" w:rsidRPr="00307126">
        <w:rPr>
          <w:rFonts w:ascii="Times New Roman" w:hAnsi="Times New Roman"/>
        </w:rPr>
        <w:t xml:space="preserve"> </w:t>
      </w:r>
      <w:commentRangeStart w:id="223"/>
      <w:r w:rsidR="00161823" w:rsidRPr="00307126">
        <w:rPr>
          <w:rFonts w:ascii="Times New Roman" w:hAnsi="Times New Roman"/>
        </w:rPr>
        <w:t xml:space="preserve">Prijímateľ je povinný informovať Poskytovateľa o zavedení ozdravného režimu a zavedení nútenej správy. </w:t>
      </w:r>
      <w:commentRangeEnd w:id="223"/>
      <w:r w:rsidR="00161823" w:rsidRPr="00307126">
        <w:rPr>
          <w:rStyle w:val="Odkaznakomentr"/>
          <w:rFonts w:ascii="Times New Roman" w:eastAsia="Times New Roman" w:hAnsi="Times New Roman"/>
          <w:sz w:val="22"/>
          <w:szCs w:val="22"/>
          <w:lang w:val="x-none" w:eastAsia="x-none"/>
        </w:rPr>
        <w:commentReference w:id="223"/>
      </w:r>
    </w:p>
    <w:p w14:paraId="36E985E4" w14:textId="055A29B3" w:rsidR="009F6941" w:rsidRPr="00DC7E17"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r w:rsidR="009F6941" w:rsidRPr="00DC7E17">
        <w:rPr>
          <w:rFonts w:ascii="Times New Roman" w:hAnsi="Times New Roman"/>
        </w:rPr>
        <w:t>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d) 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A44104E" w14:textId="49482AEB" w:rsidR="00C2645E" w:rsidRPr="00307126" w:rsidRDefault="00291178" w:rsidP="00C2645E">
      <w:pPr>
        <w:numPr>
          <w:ilvl w:val="0"/>
          <w:numId w:val="43"/>
        </w:numPr>
        <w:tabs>
          <w:tab w:val="clear" w:pos="900"/>
          <w:tab w:val="num" w:pos="540"/>
        </w:tabs>
        <w:spacing w:line="264" w:lineRule="auto"/>
        <w:ind w:left="540" w:hanging="540"/>
        <w:jc w:val="both"/>
        <w:rPr>
          <w:rFonts w:ascii="Times New Roman" w:hAnsi="Times New Roman"/>
        </w:rPr>
      </w:pPr>
      <w:commentRangeStart w:id="224"/>
      <w:commentRangeStart w:id="225"/>
      <w:r w:rsidRPr="00307126">
        <w:rPr>
          <w:rFonts w:ascii="Times New Roman" w:hAnsi="Times New Roman"/>
          <w:bCs/>
        </w:rPr>
        <w:t xml:space="preserve">O zmene podmienok pre projekty generujúce príjem (podľa </w:t>
      </w:r>
      <w:r w:rsidR="000678BB" w:rsidRPr="00307126">
        <w:rPr>
          <w:rFonts w:ascii="Times New Roman" w:hAnsi="Times New Roman"/>
          <w:bCs/>
        </w:rPr>
        <w:t>článku</w:t>
      </w:r>
      <w:r w:rsidRPr="00307126">
        <w:rPr>
          <w:rFonts w:ascii="Times New Roman" w:hAnsi="Times New Roman"/>
          <w:bCs/>
        </w:rPr>
        <w:t xml:space="preserve"> 61 a 65 ods</w:t>
      </w:r>
      <w:r w:rsidR="000D0602" w:rsidRPr="00307126">
        <w:rPr>
          <w:rFonts w:ascii="Times New Roman" w:hAnsi="Times New Roman"/>
          <w:bCs/>
        </w:rPr>
        <w:t>ek</w:t>
      </w:r>
      <w:r w:rsidRPr="00307126">
        <w:rPr>
          <w:rFonts w:ascii="Times New Roman" w:hAnsi="Times New Roman"/>
          <w:bCs/>
        </w:rPr>
        <w:t xml:space="preserve"> 8 všeobecného nariadenia) je Prijímateľ povinný informovať Poskytovateľa v monitorovacích správach projektu v súlade s ods. 1 tohto článku VZP v rozsahu podľa požiadaviek Poskytovateľa.</w:t>
      </w:r>
      <w:commentRangeEnd w:id="224"/>
      <w:commentRangeEnd w:id="225"/>
      <w:r w:rsidRPr="00834F40">
        <w:rPr>
          <w:rStyle w:val="Odkaznakomentr"/>
          <w:rFonts w:ascii="Times New Roman" w:eastAsia="Times New Roman" w:hAnsi="Times New Roman"/>
          <w:sz w:val="22"/>
          <w:szCs w:val="22"/>
          <w:lang w:val="x-none" w:eastAsia="x-none"/>
        </w:rPr>
        <w:commentReference w:id="224"/>
      </w:r>
      <w:r w:rsidRPr="00307126">
        <w:rPr>
          <w:rStyle w:val="Odkaznakomentr"/>
          <w:rFonts w:ascii="Times New Roman" w:eastAsia="Times New Roman" w:hAnsi="Times New Roman"/>
          <w:sz w:val="22"/>
          <w:szCs w:val="22"/>
          <w:lang w:val="x-none" w:eastAsia="x-none"/>
        </w:rPr>
        <w:commentReference w:id="225"/>
      </w:r>
      <w:r w:rsidR="00924E42" w:rsidRPr="00307126">
        <w:rPr>
          <w:rFonts w:ascii="Times New Roman" w:hAnsi="Times New Roman"/>
          <w:bCs/>
        </w:rPr>
        <w:t xml:space="preserve"> </w:t>
      </w:r>
      <w:r w:rsidR="00924E42" w:rsidRPr="00307126">
        <w:rPr>
          <w:rFonts w:ascii="Times New Roman" w:hAnsi="Times New Roman"/>
        </w:rPr>
        <w:t>Pri vypracovaní aktualizovanej Finančnej analýzy je Prijímateľ povinný zohľadniť všetky príjmy, ktoré neboli zohľadnené pri predložení žiadosti o NFP.</w:t>
      </w:r>
      <w:r w:rsidR="00924E42" w:rsidRPr="00307126">
        <w:rPr>
          <w:rFonts w:ascii="Times New Roman" w:hAnsi="Times New Roman"/>
          <w:bCs/>
        </w:rPr>
        <w:t xml:space="preserve">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3 písm</w:t>
      </w:r>
      <w:r w:rsidR="000D0602" w:rsidRPr="00307126">
        <w:rPr>
          <w:rFonts w:ascii="Times New Roman" w:eastAsia="SimSun" w:hAnsi="Times New Roman"/>
          <w:bCs/>
        </w:rPr>
        <w:t>eno</w:t>
      </w:r>
      <w:r w:rsidR="00924E42" w:rsidRPr="00307126">
        <w:rPr>
          <w:rFonts w:ascii="Times New Roman" w:eastAsia="SimSun" w:hAnsi="Times New Roman"/>
          <w:bCs/>
        </w:rPr>
        <w:t xml:space="preserve"> b) všeobecného nariadenia </w:t>
      </w:r>
      <w:r w:rsidR="00924E42" w:rsidRPr="00307126">
        <w:rPr>
          <w:rFonts w:ascii="Times New Roman" w:hAnsi="Times New Roman"/>
          <w:bCs/>
        </w:rPr>
        <w:t xml:space="preserve">Prijímateľ predkladá aktualizovanú Finančnú analýzu spolu s Následnou monitorovacou správou s príznakom „posledná“.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6 všeobecného nariadenia, pri ktorých</w:t>
      </w:r>
      <w:r w:rsidR="00924E42" w:rsidRPr="00307126">
        <w:rPr>
          <w:rFonts w:ascii="Times New Roman" w:hAnsi="Times New Roman"/>
          <w:bCs/>
        </w:rPr>
        <w:t xml:space="preserve"> </w:t>
      </w:r>
      <w:r w:rsidR="00924E42" w:rsidRPr="00307126">
        <w:rPr>
          <w:rFonts w:ascii="Times New Roman" w:hAnsi="Times New Roman"/>
        </w:rPr>
        <w:t>nie je možné dopredu objektívne odhadnúť príjem Prijímateľ predkladá Finančnú analýzu s kalkuláciou Čistých príjmov spolu s treťou Následnou monitorovacou správou.</w:t>
      </w:r>
      <w:r w:rsidR="00924E42" w:rsidRPr="00307126">
        <w:rPr>
          <w:rFonts w:ascii="Times New Roman" w:hAnsi="Times New Roman"/>
          <w:b/>
        </w:rPr>
        <w:t xml:space="preserve"> </w:t>
      </w:r>
      <w:r w:rsidR="00924E42" w:rsidRPr="00307126">
        <w:rPr>
          <w:rFonts w:ascii="Times New Roman" w:hAnsi="Times New Roman"/>
          <w:bCs/>
        </w:rPr>
        <w:t>Pri</w:t>
      </w:r>
      <w:r w:rsidR="00924E42" w:rsidRPr="00307126">
        <w:rPr>
          <w:rFonts w:ascii="Times New Roman" w:hAnsi="Times New Roman"/>
        </w:rPr>
        <w:t xml:space="preserve"> Projektoch generujúcich príjmy podľa článku 65 ods</w:t>
      </w:r>
      <w:r w:rsidR="001D3560" w:rsidRPr="00307126">
        <w:rPr>
          <w:rFonts w:ascii="Times New Roman" w:hAnsi="Times New Roman"/>
        </w:rPr>
        <w:t>ek</w:t>
      </w:r>
      <w:r w:rsidR="00924E42" w:rsidRPr="00307126">
        <w:rPr>
          <w:rFonts w:ascii="Times New Roman" w:hAnsi="Times New Roman"/>
        </w:rPr>
        <w:t xml:space="preserve"> 8 všeobecného nariadenia, ktoré vytvárajú Čisté príjmy počas Realizácie Projektu, ktorých celkové oprávnené výdavky sú rovné alebo nižšie ako 1 000 000 EUR, avšak vyššie ako </w:t>
      </w:r>
      <w:r w:rsidR="00D856C1">
        <w:rPr>
          <w:rFonts w:ascii="Times New Roman" w:hAnsi="Times New Roman"/>
        </w:rPr>
        <w:t>10</w:t>
      </w:r>
      <w:r w:rsidR="00924E42" w:rsidRPr="00307126">
        <w:rPr>
          <w:rFonts w:ascii="Times New Roman" w:hAnsi="Times New Roman"/>
        </w:rPr>
        <w:t xml:space="preserve">0 000 EUR, Prijímateľ </w:t>
      </w:r>
      <w:r w:rsidR="00C2645E" w:rsidRPr="00307126">
        <w:rPr>
          <w:rFonts w:ascii="Times New Roman" w:hAnsi="Times New Roman"/>
        </w:rPr>
        <w:t>má povinnosť deklarovať čisté príjmy v monitorovacej správe s príznakom „záverečná“ a rovnako ich aj vysporiadať a to najneskôr pred schválením záverečnej žiadosti o platbu</w:t>
      </w:r>
      <w:r w:rsidR="00924E42" w:rsidRPr="00307126">
        <w:rPr>
          <w:rFonts w:ascii="Times New Roman" w:hAnsi="Times New Roman"/>
        </w:rPr>
        <w:t xml:space="preserve">. </w:t>
      </w:r>
      <w:r w:rsidR="00924E42" w:rsidRPr="00307126">
        <w:rPr>
          <w:rFonts w:ascii="Times New Roman" w:hAnsi="Times New Roman"/>
          <w:bCs/>
        </w:rPr>
        <w:t>Na</w:t>
      </w:r>
      <w:r w:rsidR="00924E42" w:rsidRPr="00307126">
        <w:rPr>
          <w:rFonts w:ascii="Times New Roman" w:hAnsi="Times New Roman"/>
        </w:rPr>
        <w:t xml:space="preserve"> Projekty generujúce príjmy, ktorých celkové oprávnené výdavky sú rovné alebo nižšie ako </w:t>
      </w:r>
      <w:r w:rsidR="00D856C1">
        <w:rPr>
          <w:rFonts w:ascii="Times New Roman" w:hAnsi="Times New Roman"/>
        </w:rPr>
        <w:t>10</w:t>
      </w:r>
      <w:r w:rsidR="00924E42" w:rsidRPr="00307126">
        <w:rPr>
          <w:rFonts w:ascii="Times New Roman" w:hAnsi="Times New Roman"/>
        </w:rPr>
        <w:t>0 000 EUR, sa nevzťahuje povinnosť monitorovania Čistých príjmov.</w:t>
      </w:r>
    </w:p>
    <w:p w14:paraId="00326A10" w14:textId="77777777" w:rsid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226"/>
      <w:r w:rsidRPr="00307126">
        <w:rPr>
          <w:rFonts w:ascii="Times New Roman" w:hAnsi="Times New Roman"/>
        </w:rPr>
        <w:t>nie však neskôr ako v lehote určenej Poskytovateľom</w:t>
      </w:r>
      <w:commentRangeEnd w:id="226"/>
      <w:r w:rsidRPr="00307126">
        <w:rPr>
          <w:rStyle w:val="Odkaznakomentr"/>
          <w:rFonts w:ascii="Times New Roman" w:hAnsi="Times New Roman"/>
          <w:sz w:val="22"/>
          <w:szCs w:val="22"/>
          <w:lang w:val="x-none" w:eastAsia="x-none"/>
        </w:rPr>
        <w:commentReference w:id="226"/>
      </w:r>
      <w:r w:rsidR="00C53921" w:rsidRPr="00307126">
        <w:rPr>
          <w:rFonts w:ascii="Times New Roman" w:hAnsi="Times New Roman"/>
        </w:rPr>
        <w:t>.</w:t>
      </w:r>
    </w:p>
    <w:p w14:paraId="291BA69B" w14:textId="477C509B" w:rsidR="00107570" w:rsidRPr="00307126" w:rsidRDefault="00107570" w:rsidP="00E87A79">
      <w:pPr>
        <w:pStyle w:val="Nadpis3"/>
      </w:pPr>
      <w:r w:rsidRPr="00307126">
        <w:t>Článok 5</w:t>
      </w:r>
      <w:r w:rsidR="00B525EB">
        <w:rPr>
          <w:lang w:val="sk-SK"/>
        </w:rPr>
        <w:t xml:space="preserve"> </w:t>
      </w:r>
      <w:r w:rsidR="00776169" w:rsidRPr="00307126">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 xml:space="preserve">Prijímateľ je povinný počas platnosti a účinnosti Zmluvy o poskytnutí NFP informovať verejnosť o príspevku, ktorý na základe Zmluvy o poskytnutí NFP získa, resp. získal formou </w:t>
      </w:r>
      <w:r w:rsidRPr="00307126">
        <w:rPr>
          <w:rFonts w:ascii="Times New Roman" w:hAnsi="Times New Roman"/>
        </w:rPr>
        <w:lastRenderedPageBreak/>
        <w:t>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57E59FDA"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1F3249D6"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67474FD6" w14:textId="2F456AC2" w:rsidR="001631C3" w:rsidRPr="00307126" w:rsidDel="00051A48" w:rsidRDefault="001631C3" w:rsidP="00051A48">
      <w:pPr>
        <w:numPr>
          <w:ilvl w:val="1"/>
          <w:numId w:val="24"/>
        </w:numPr>
        <w:spacing w:after="0" w:line="264" w:lineRule="auto"/>
        <w:jc w:val="both"/>
        <w:rPr>
          <w:del w:id="227" w:author="Autor"/>
          <w:rFonts w:ascii="Times New Roman" w:hAnsi="Times New Roman"/>
        </w:rPr>
      </w:pPr>
    </w:p>
    <w:p w14:paraId="35CEAE51" w14:textId="77777777" w:rsidR="000E6614" w:rsidRPr="00051A48" w:rsidRDefault="00D07F80">
      <w:pPr>
        <w:numPr>
          <w:ilvl w:val="1"/>
          <w:numId w:val="24"/>
        </w:numPr>
        <w:spacing w:after="0" w:line="264" w:lineRule="auto"/>
        <w:jc w:val="both"/>
        <w:rPr>
          <w:rFonts w:ascii="Times New Roman" w:hAnsi="Times New Roman"/>
        </w:rPr>
        <w:pPrChange w:id="228" w:author="Autor">
          <w:pPr>
            <w:spacing w:after="0" w:line="264" w:lineRule="auto"/>
            <w:jc w:val="both"/>
          </w:pPr>
        </w:pPrChange>
      </w:pPr>
      <w:r w:rsidRPr="00051A48">
        <w:rPr>
          <w:rFonts w:ascii="Times New Roman" w:hAnsi="Times New Roman"/>
        </w:rPr>
        <w:t xml:space="preserve">odkaz na príslušný fond alebo fondy, ktorý spolufinancuje Projekt s použitím nasledujúcich označení </w:t>
      </w:r>
      <w:r w:rsidR="00810414" w:rsidRPr="00051A48">
        <w:rPr>
          <w:rFonts w:ascii="Times New Roman" w:hAnsi="Times New Roman"/>
        </w:rPr>
        <w:t xml:space="preserve">EFRR </w:t>
      </w:r>
      <w:r w:rsidRPr="00051A48">
        <w:rPr>
          <w:rFonts w:ascii="Times New Roman" w:hAnsi="Times New Roman"/>
        </w:rPr>
        <w:t>– Európsky fond regio</w:t>
      </w:r>
      <w:r w:rsidRPr="00177E29">
        <w:rPr>
          <w:rFonts w:ascii="Times New Roman" w:hAnsi="Times New Roman"/>
        </w:rPr>
        <w:t>nálneho rozvoja, ESF – Európsky sociálny fond, ENRF – Európsky námorný a rybársky fond a KF – Kohézny fond; ak je Projekt financovaný z viac ako jedného fondu, odkaz podľa predchádzajúcej vety môže prijímateľ nahradiť odkazom na EŠIF – európske štrukturáln</w:t>
      </w:r>
      <w:r w:rsidRPr="00CB2ECA">
        <w:rPr>
          <w:rFonts w:ascii="Times New Roman" w:hAnsi="Times New Roman"/>
        </w:rPr>
        <w:t>e a investičné fondy</w:t>
      </w:r>
      <w:r w:rsidR="00F47149" w:rsidRPr="00051A48">
        <w:rPr>
          <w:rFonts w:ascii="Times New Roman" w:hAnsi="Times New Roman"/>
        </w:rPr>
        <w:t>, pričom odkaz na príslušný fond sa vykoná formou nasledujúceho vyhlásenia: „Tento projekt je podporený z ...... “, pričom sa doplní konkrétny EŠIF, z ktorého sa poskytuje financovanie Projektu</w:t>
      </w:r>
      <w:r w:rsidRPr="00051A48">
        <w:rPr>
          <w:rFonts w:ascii="Times New Roman" w:hAnsi="Times New Roman"/>
        </w:rPr>
        <w:t>;</w:t>
      </w:r>
    </w:p>
    <w:p w14:paraId="550230A4"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príslušného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 xml:space="preserve">Dočasný pútač musí byť dostatočne </w:t>
      </w:r>
      <w:commentRangeStart w:id="229"/>
      <w:r w:rsidRPr="00307126">
        <w:rPr>
          <w:rFonts w:ascii="Times New Roman" w:hAnsi="Times New Roman"/>
          <w:lang w:val="pl-PL"/>
        </w:rPr>
        <w:t>veľký</w:t>
      </w:r>
      <w:commentRangeEnd w:id="229"/>
      <w:r w:rsidR="001E6BF9">
        <w:rPr>
          <w:rStyle w:val="Odkaznakomentr"/>
          <w:rFonts w:ascii="Times New Roman" w:eastAsia="Times New Roman" w:hAnsi="Times New Roman"/>
          <w:lang w:val="x-none" w:eastAsia="x-none"/>
        </w:rPr>
        <w:commentReference w:id="229"/>
      </w:r>
      <w:r w:rsidRPr="00307126">
        <w:rPr>
          <w:rFonts w:ascii="Times New Roman" w:hAnsi="Times New Roman"/>
          <w:lang w:val="pl-PL"/>
        </w:rPr>
        <w:t xml:space="preserve">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452FD796" w:rsidR="00D07F80" w:rsidRPr="00307126" w:rsidRDefault="00D07F80" w:rsidP="005D10B3">
      <w:pPr>
        <w:numPr>
          <w:ilvl w:val="0"/>
          <w:numId w:val="24"/>
        </w:numPr>
        <w:spacing w:before="120" w:after="0" w:line="264" w:lineRule="auto"/>
        <w:jc w:val="both"/>
        <w:rPr>
          <w:rFonts w:ascii="Times New Roman" w:hAnsi="Times New Roman"/>
        </w:rPr>
      </w:pPr>
      <w:r w:rsidRPr="00307126">
        <w:rPr>
          <w:rFonts w:ascii="Times New Roman" w:hAnsi="Times New Roman"/>
        </w:rPr>
        <w:lastRenderedPageBreak/>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r w:rsidR="00E17045">
        <w:rPr>
          <w:rFonts w:ascii="Times New Roman" w:hAnsi="Times New Roman"/>
        </w:rPr>
        <w:t>Úradu vlády</w:t>
      </w:r>
      <w:r w:rsidR="00FA28E4" w:rsidRPr="00FA28E4">
        <w:rPr>
          <w:rFonts w:ascii="Times New Roman" w:hAnsi="Times New Roman"/>
        </w:rPr>
        <w:t xml:space="preserve"> SR č. 16</w:t>
      </w:r>
      <w:r w:rsidR="009809B8" w:rsidRPr="00307126">
        <w:rPr>
          <w:rFonts w:ascii="Times New Roman" w:hAnsi="Times New Roman"/>
        </w:rPr>
        <w:t xml:space="preserve">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77777777"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307126">
        <w:rPr>
          <w:rFonts w:ascii="Times New Roman" w:hAnsi="Times New Roman"/>
        </w:rPr>
        <w:t>CKO</w:t>
      </w:r>
      <w:r w:rsidRPr="00307126">
        <w:rPr>
          <w:rFonts w:ascii="Times New Roman" w:hAnsi="Times New Roman"/>
        </w:rPr>
        <w:t xml:space="preserve"> na programové obdobie 2014 – 2020.</w:t>
      </w:r>
    </w:p>
    <w:p w14:paraId="53FAEA9F" w14:textId="77777777" w:rsidR="00107570" w:rsidRPr="00307126" w:rsidRDefault="00107570" w:rsidP="00E87A79">
      <w:pPr>
        <w:pStyle w:val="Nadpis3"/>
      </w:pPr>
      <w:commentRangeStart w:id="230"/>
      <w:r w:rsidRPr="00307126">
        <w:t>Článok 6</w:t>
      </w:r>
      <w:r w:rsidRPr="00307126">
        <w:tab/>
        <w:t>VLASTNÍCTVO A POUŽITIE VÝSTUPOV</w:t>
      </w:r>
      <w:commentRangeEnd w:id="230"/>
      <w:r w:rsidR="00022F7D" w:rsidRPr="00773D77">
        <w:rPr>
          <w:rStyle w:val="Odkaznakomentr"/>
          <w:b w:val="0"/>
          <w:sz w:val="22"/>
        </w:rPr>
        <w:commentReference w:id="230"/>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lastRenderedPageBreak/>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69900D3D"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231"/>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231"/>
      <w:r w:rsidR="0055539C" w:rsidRPr="00307126">
        <w:rPr>
          <w:rStyle w:val="Odkaznakomentr"/>
          <w:rFonts w:ascii="Times New Roman" w:eastAsia="Times New Roman" w:hAnsi="Times New Roman"/>
          <w:sz w:val="22"/>
          <w:szCs w:val="22"/>
          <w:lang w:val="x-none" w:eastAsia="x-none"/>
        </w:rPr>
        <w:commentReference w:id="231"/>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u seba ako detentor,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232"/>
      <w:r w:rsidRPr="00307126">
        <w:rPr>
          <w:rFonts w:ascii="Times New Roman" w:hAnsi="Times New Roman"/>
          <w:bCs/>
        </w:rPr>
        <w:t>vytvorenie alebo zabezpečenie vytvorenia diela alebo iného práva duševného vlastníctva (vrátane priemyselného vlastníctva) pre Projekt</w:t>
      </w:r>
      <w:commentRangeEnd w:id="232"/>
      <w:r w:rsidR="00EE1A37" w:rsidRPr="00773D77">
        <w:rPr>
          <w:rStyle w:val="Odkaznakomentr"/>
          <w:rFonts w:ascii="Times New Roman" w:hAnsi="Times New Roman"/>
          <w:sz w:val="22"/>
          <w:lang w:val="x-none"/>
        </w:rPr>
        <w:commentReference w:id="232"/>
      </w:r>
      <w:r w:rsidRPr="00307126">
        <w:rPr>
          <w:rFonts w:ascii="Times New Roman" w:hAnsi="Times New Roman"/>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w:t>
      </w:r>
      <w:r w:rsidRPr="00307126">
        <w:rPr>
          <w:rFonts w:ascii="Times New Roman" w:hAnsi="Times New Roman"/>
          <w:bCs/>
        </w:rPr>
        <w:lastRenderedPageBreak/>
        <w:t>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32639D1C"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lastRenderedPageBreak/>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2C5193">
        <w:rPr>
          <w:rFonts w:ascii="Times New Roman" w:eastAsia="Times New Roman" w:hAnsi="Times New Roman"/>
          <w:bCs/>
          <w:lang w:eastAsia="sk-SK"/>
        </w:rPr>
        <w:t>u</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67EDAD33"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štátnu pomoc v zmysle </w:t>
      </w:r>
      <w:r w:rsidR="000678BB" w:rsidRPr="00307126">
        <w:rPr>
          <w:rFonts w:ascii="Times New Roman" w:hAnsi="Times New Roman"/>
        </w:rPr>
        <w:t>článku</w:t>
      </w:r>
      <w:r w:rsidR="00F30359" w:rsidRPr="00307126">
        <w:rPr>
          <w:rFonts w:ascii="Times New Roman" w:hAnsi="Times New Roman"/>
        </w:rPr>
        <w:t xml:space="preserve"> 107 a nasl.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 xml:space="preserve">ajetok nadobudnutý z NFP podlieha výkonu rozhodnutia podľa všeobecne záväzných právnych predpisov SR len v prípade, ak je </w:t>
      </w:r>
      <w:r w:rsidRPr="00307126">
        <w:rPr>
          <w:rFonts w:ascii="Times New Roman" w:hAnsi="Times New Roman"/>
        </w:rPr>
        <w:lastRenderedPageBreak/>
        <w:t>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E87A79">
      <w:pPr>
        <w:pStyle w:val="Nadpis3"/>
      </w:pPr>
      <w:r w:rsidRPr="00307126">
        <w:t>Článok 7</w:t>
      </w:r>
      <w:r w:rsidRPr="00307126">
        <w:tab/>
        <w:t>PREVOD A PRECHOD PRÁV A POVINNOSTÍ</w:t>
      </w:r>
    </w:p>
    <w:p w14:paraId="2D5A5F95" w14:textId="6EFE5D30"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commentRangeStart w:id="233"/>
      <w:r w:rsidR="00867309" w:rsidRPr="00307126">
        <w:rPr>
          <w:rFonts w:ascii="Times New Roman" w:hAnsi="Times New Roman"/>
          <w:bCs/>
        </w:rPr>
        <w:t xml:space="preserve">príslušnej kapitole </w:t>
      </w:r>
      <w:commentRangeEnd w:id="233"/>
      <w:r w:rsidR="00867309" w:rsidRPr="00307126">
        <w:rPr>
          <w:rStyle w:val="Odkaznakomentr"/>
          <w:rFonts w:ascii="Times New Roman" w:eastAsia="Times New Roman" w:hAnsi="Times New Roman"/>
          <w:lang w:val="x-none" w:eastAsia="x-none"/>
        </w:rPr>
        <w:commentReference w:id="233"/>
      </w:r>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lastRenderedPageBreak/>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E87A79">
      <w:pPr>
        <w:pStyle w:val="Nadpis3"/>
      </w:pPr>
      <w:r w:rsidRPr="00307126">
        <w:t>Článok 8</w:t>
      </w:r>
      <w:r w:rsidRPr="00307126">
        <w:tab/>
        <w:t>REALIZÁCIA AKTIVÍT PROJEKTU</w:t>
      </w:r>
    </w:p>
    <w:p w14:paraId="5CA62586" w14:textId="79C3AC3D"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w:t>
      </w:r>
      <w:commentRangeStart w:id="234"/>
      <w:del w:id="235" w:author="Autor">
        <w:r w:rsidR="00901F38" w:rsidRPr="00307126" w:rsidDel="003D2DED">
          <w:rPr>
            <w:rFonts w:ascii="Times New Roman" w:hAnsi="Times New Roman"/>
            <w:lang w:eastAsia="sk-SK"/>
          </w:rPr>
          <w:delText>podať žiadosť o zmenu a </w:delText>
        </w:r>
      </w:del>
      <w:r w:rsidR="00901F38" w:rsidRPr="00307126">
        <w:rPr>
          <w:rFonts w:ascii="Times New Roman" w:hAnsi="Times New Roman"/>
          <w:lang w:eastAsia="sk-SK"/>
        </w:rPr>
        <w:t>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w:t>
      </w:r>
      <w:del w:id="236" w:author="Autor">
        <w:r w:rsidR="00901F38" w:rsidRPr="00307126" w:rsidDel="003D2DED">
          <w:rPr>
            <w:rFonts w:ascii="Times New Roman" w:hAnsi="Times New Roman"/>
            <w:lang w:eastAsia="sk-SK"/>
          </w:rPr>
          <w:delText xml:space="preserve">3 </w:delText>
        </w:r>
      </w:del>
      <w:ins w:id="237" w:author="Autor">
        <w:r w:rsidR="003D2DED">
          <w:rPr>
            <w:rFonts w:ascii="Times New Roman" w:hAnsi="Times New Roman"/>
            <w:lang w:eastAsia="sk-SK"/>
          </w:rPr>
          <w:t>2 písm. d)</w:t>
        </w:r>
        <w:r w:rsidR="003D2DED" w:rsidRPr="00307126">
          <w:rPr>
            <w:rFonts w:ascii="Times New Roman" w:hAnsi="Times New Roman"/>
            <w:lang w:eastAsia="sk-SK"/>
          </w:rPr>
          <w:t xml:space="preserve"> </w:t>
        </w:r>
      </w:ins>
      <w:r w:rsidR="00901F38" w:rsidRPr="00307126">
        <w:rPr>
          <w:rFonts w:ascii="Times New Roman" w:hAnsi="Times New Roman"/>
          <w:lang w:eastAsia="sk-SK"/>
        </w:rPr>
        <w:t>a 6.</w:t>
      </w:r>
      <w:del w:id="238" w:author="Autor">
        <w:r w:rsidR="00901F38" w:rsidRPr="00307126" w:rsidDel="004A1870">
          <w:rPr>
            <w:rFonts w:ascii="Times New Roman" w:hAnsi="Times New Roman"/>
            <w:lang w:eastAsia="sk-SK"/>
          </w:rPr>
          <w:delText xml:space="preserve">9 </w:delText>
        </w:r>
      </w:del>
      <w:ins w:id="239" w:author="Autor">
        <w:r w:rsidR="004A1870">
          <w:rPr>
            <w:rFonts w:ascii="Times New Roman" w:hAnsi="Times New Roman"/>
            <w:lang w:eastAsia="sk-SK"/>
          </w:rPr>
          <w:t>8</w:t>
        </w:r>
        <w:r w:rsidR="004A1870" w:rsidRPr="00307126">
          <w:rPr>
            <w:rFonts w:ascii="Times New Roman" w:hAnsi="Times New Roman"/>
            <w:lang w:eastAsia="sk-SK"/>
          </w:rPr>
          <w:t xml:space="preserve"> </w:t>
        </w:r>
      </w:ins>
      <w:r w:rsidR="00901F38" w:rsidRPr="00307126">
        <w:rPr>
          <w:rFonts w:ascii="Times New Roman" w:hAnsi="Times New Roman"/>
          <w:lang w:eastAsia="sk-SK"/>
        </w:rPr>
        <w:t>zmluvy</w:t>
      </w:r>
      <w:r w:rsidRPr="00307126">
        <w:rPr>
          <w:rFonts w:ascii="Times New Roman" w:hAnsi="Times New Roman"/>
        </w:rPr>
        <w:t>.</w:t>
      </w:r>
      <w:r w:rsidR="00597DFC" w:rsidRPr="00307126">
        <w:rPr>
          <w:rFonts w:ascii="Times New Roman" w:hAnsi="Times New Roman"/>
        </w:rPr>
        <w:t xml:space="preserve"> </w:t>
      </w:r>
      <w:commentRangeEnd w:id="234"/>
      <w:r w:rsidR="00A3129A">
        <w:rPr>
          <w:rStyle w:val="Odkaznakomentr"/>
          <w:rFonts w:ascii="Times New Roman" w:eastAsia="Times New Roman" w:hAnsi="Times New Roman"/>
          <w:lang w:val="x-none" w:eastAsia="x-none"/>
        </w:rPr>
        <w:commentReference w:id="234"/>
      </w:r>
      <w:r w:rsidR="00597DFC" w:rsidRPr="00307126">
        <w:rPr>
          <w:rFonts w:ascii="Times New Roman" w:hAnsi="Times New Roman"/>
        </w:rPr>
        <w:t xml:space="preserve">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0969DCE3"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w:t>
      </w:r>
      <w:del w:id="240" w:author="Autor">
        <w:r w:rsidRPr="00307126" w:rsidDel="00554766">
          <w:rPr>
            <w:rFonts w:ascii="Times New Roman" w:hAnsi="Times New Roman"/>
          </w:rPr>
          <w:delText xml:space="preserve">zaslať </w:delText>
        </w:r>
      </w:del>
      <w:ins w:id="241" w:author="Autor">
        <w:r w:rsidR="00554766">
          <w:rPr>
            <w:rFonts w:ascii="Times New Roman" w:hAnsi="Times New Roman"/>
          </w:rPr>
          <w:t>zaevidovať do systému ITMS2014+</w:t>
        </w:r>
        <w:r w:rsidR="00554766" w:rsidRPr="00307126">
          <w:rPr>
            <w:rFonts w:ascii="Times New Roman" w:hAnsi="Times New Roman"/>
          </w:rPr>
          <w:t xml:space="preserve"> </w:t>
        </w:r>
      </w:ins>
      <w:del w:id="242" w:author="Autor">
        <w:r w:rsidRPr="00307126" w:rsidDel="00554766">
          <w:rPr>
            <w:rFonts w:ascii="Times New Roman" w:hAnsi="Times New Roman"/>
          </w:rPr>
          <w:delText xml:space="preserve">Poskytovateľovi </w:delText>
        </w:r>
      </w:del>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w:t>
      </w:r>
      <w:ins w:id="243" w:author="Autor">
        <w:r w:rsidR="00554766">
          <w:rPr>
            <w:rFonts w:ascii="Times New Roman" w:hAnsi="Times New Roman"/>
          </w:rPr>
          <w:t xml:space="preserve">zaevidovať formulár </w:t>
        </w:r>
      </w:ins>
      <w:del w:id="244" w:author="Autor">
        <w:r w:rsidRPr="00307126" w:rsidDel="00554766">
          <w:rPr>
            <w:rFonts w:ascii="Times New Roman" w:hAnsi="Times New Roman"/>
          </w:rPr>
          <w:delText xml:space="preserve">zaslať Poskytovateľovi Hlásenie </w:delText>
        </w:r>
      </w:del>
      <w:ins w:id="245" w:author="Autor">
        <w:r w:rsidR="00554766" w:rsidRPr="00307126">
          <w:rPr>
            <w:rFonts w:ascii="Times New Roman" w:hAnsi="Times New Roman"/>
          </w:rPr>
          <w:t>Hláseni</w:t>
        </w:r>
        <w:r w:rsidR="00554766">
          <w:rPr>
            <w:rFonts w:ascii="Times New Roman" w:hAnsi="Times New Roman"/>
          </w:rPr>
          <w:t>a</w:t>
        </w:r>
        <w:r w:rsidR="00554766" w:rsidRPr="00307126">
          <w:rPr>
            <w:rFonts w:ascii="Times New Roman" w:hAnsi="Times New Roman"/>
          </w:rPr>
          <w:t xml:space="preserve"> </w:t>
        </w:r>
      </w:ins>
      <w:r w:rsidRPr="00307126">
        <w:rPr>
          <w:rFonts w:ascii="Times New Roman" w:hAnsi="Times New Roman"/>
        </w:rPr>
        <w:t>o realizáci</w:t>
      </w:r>
      <w:r w:rsidR="007A6C01" w:rsidRPr="00307126">
        <w:rPr>
          <w:rFonts w:ascii="Times New Roman" w:hAnsi="Times New Roman"/>
        </w:rPr>
        <w:t>i</w:t>
      </w:r>
      <w:r w:rsidRPr="00307126">
        <w:rPr>
          <w:rFonts w:ascii="Times New Roman" w:hAnsi="Times New Roman"/>
        </w:rPr>
        <w:t xml:space="preserve"> aktivít Projektu </w:t>
      </w:r>
      <w:r w:rsidR="007A6C01" w:rsidRPr="00307126">
        <w:rPr>
          <w:rFonts w:ascii="Times New Roman" w:hAnsi="Times New Roman"/>
        </w:rPr>
        <w:t xml:space="preserve">prostredníctvom </w:t>
      </w:r>
      <w:del w:id="246" w:author="Autor">
        <w:r w:rsidR="007A6C01" w:rsidRPr="00307126" w:rsidDel="00554766">
          <w:rPr>
            <w:rFonts w:ascii="Times New Roman" w:hAnsi="Times New Roman"/>
          </w:rPr>
          <w:delText>formulára v</w:delText>
        </w:r>
      </w:del>
      <w:ins w:id="247" w:author="Autor">
        <w:r w:rsidR="00554766">
          <w:rPr>
            <w:rFonts w:ascii="Times New Roman" w:hAnsi="Times New Roman"/>
          </w:rPr>
          <w:t>do</w:t>
        </w:r>
      </w:ins>
      <w:r w:rsidR="007A6C01" w:rsidRPr="00307126">
        <w:rPr>
          <w:rFonts w:ascii="Times New Roman" w:hAnsi="Times New Roman"/>
        </w:rPr>
        <w:t xml:space="preserve">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ED2C498" w14:textId="2FCB1E1B" w:rsidR="00174CB4" w:rsidRPr="00B4192A" w:rsidDel="000F5FA3" w:rsidRDefault="00174CB4" w:rsidP="00B4192A">
      <w:pPr>
        <w:spacing w:before="120"/>
        <w:ind w:left="567"/>
        <w:jc w:val="both"/>
        <w:rPr>
          <w:del w:id="248" w:author="Autor"/>
          <w:rFonts w:ascii="Times New Roman" w:hAnsi="Times New Roman"/>
        </w:rPr>
      </w:pPr>
      <w:r w:rsidRPr="00B4192A">
        <w:rPr>
          <w:rFonts w:ascii="Times New Roman" w:hAnsi="Times New Roman"/>
        </w:rPr>
        <w:t xml:space="preserve">V prípade, ak Prijímateľ poruší svoju povinnosť oznámiť Poskytovateľovi Začatie realizácie </w:t>
      </w:r>
      <w:r w:rsidR="00D54576" w:rsidRPr="00B4192A">
        <w:rPr>
          <w:rFonts w:ascii="Times New Roman" w:hAnsi="Times New Roman"/>
        </w:rPr>
        <w:t xml:space="preserve">hlavných </w:t>
      </w:r>
      <w:r w:rsidRPr="00B4192A">
        <w:rPr>
          <w:rFonts w:ascii="Times New Roman" w:hAnsi="Times New Roman"/>
        </w:rPr>
        <w:t xml:space="preserve">aktivít Projektu prostredníctvom </w:t>
      </w:r>
      <w:del w:id="249" w:author="Autor">
        <w:r w:rsidRPr="00B4192A" w:rsidDel="00554766">
          <w:rPr>
            <w:rFonts w:ascii="Times New Roman" w:hAnsi="Times New Roman"/>
          </w:rPr>
          <w:delText xml:space="preserve">zaslania </w:delText>
        </w:r>
      </w:del>
      <w:ins w:id="250" w:author="Autor">
        <w:r w:rsidR="00554766">
          <w:rPr>
            <w:rFonts w:ascii="Times New Roman" w:hAnsi="Times New Roman"/>
          </w:rPr>
          <w:t>zaevidovania</w:t>
        </w:r>
        <w:r w:rsidR="00554766" w:rsidRPr="00B4192A">
          <w:rPr>
            <w:rFonts w:ascii="Times New Roman" w:hAnsi="Times New Roman"/>
          </w:rPr>
          <w:t xml:space="preserve"> </w:t>
        </w:r>
      </w:ins>
      <w:r w:rsidRPr="00B4192A">
        <w:rPr>
          <w:rFonts w:ascii="Times New Roman" w:hAnsi="Times New Roman"/>
        </w:rPr>
        <w:t>Hlásenia o realizáci</w:t>
      </w:r>
      <w:r w:rsidR="007A6C01" w:rsidRPr="00B4192A">
        <w:rPr>
          <w:rFonts w:ascii="Times New Roman" w:hAnsi="Times New Roman"/>
        </w:rPr>
        <w:t>i</w:t>
      </w:r>
      <w:r w:rsidRPr="00B4192A">
        <w:rPr>
          <w:rFonts w:ascii="Times New Roman" w:hAnsi="Times New Roman"/>
        </w:rPr>
        <w:t xml:space="preserve"> </w:t>
      </w:r>
      <w:r w:rsidR="00FF2DC1" w:rsidRPr="00B4192A">
        <w:rPr>
          <w:rFonts w:ascii="Times New Roman" w:hAnsi="Times New Roman"/>
        </w:rPr>
        <w:t xml:space="preserve">aktivít </w:t>
      </w:r>
      <w:r w:rsidRPr="00B4192A">
        <w:rPr>
          <w:rFonts w:ascii="Times New Roman" w:hAnsi="Times New Roman"/>
        </w:rPr>
        <w:t>Projektu</w:t>
      </w:r>
      <w:r w:rsidR="007A6C01" w:rsidRPr="00B4192A">
        <w:rPr>
          <w:rFonts w:ascii="Times New Roman" w:hAnsi="Times New Roman"/>
        </w:rPr>
        <w:t xml:space="preserve"> v ITMS2014+</w:t>
      </w:r>
      <w:r w:rsidRPr="00B4192A">
        <w:rPr>
          <w:rFonts w:ascii="Times New Roman" w:hAnsi="Times New Roman"/>
        </w:rPr>
        <w:t xml:space="preserve">, za Začatie realizácie </w:t>
      </w:r>
      <w:r w:rsidR="00D54576" w:rsidRPr="00B4192A">
        <w:rPr>
          <w:rFonts w:ascii="Times New Roman" w:hAnsi="Times New Roman"/>
        </w:rPr>
        <w:t xml:space="preserve">hlavných </w:t>
      </w:r>
      <w:r w:rsidRPr="00B4192A">
        <w:rPr>
          <w:rFonts w:ascii="Times New Roman" w:hAnsi="Times New Roman"/>
        </w:rPr>
        <w:t>aktivít Projektu sa považuje deň</w:t>
      </w:r>
      <w:r w:rsidR="007327BC" w:rsidRPr="00B4192A">
        <w:rPr>
          <w:rFonts w:ascii="Times New Roman" w:hAnsi="Times New Roman"/>
        </w:rPr>
        <w:t>, ktorý</w:t>
      </w:r>
      <w:ins w:id="251" w:author="Autor">
        <w:r w:rsidR="000F5FA3">
          <w:rPr>
            <w:rFonts w:ascii="Times New Roman" w:hAnsi="Times New Roman"/>
          </w:rPr>
          <w:t xml:space="preserve"> vyplýva z akceptácie zmeny termínu Začatia realizácie hlavných aktivít Projektu podľa článku 6 ods. 6.2 písm. d) bod (i) zmluvy,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ins>
      <w:ins w:id="252" w:author="user" w:date="2020-10-24T01:53:00Z">
        <w:r w:rsidR="00515E3E">
          <w:rPr>
            <w:rFonts w:ascii="Times New Roman" w:hAnsi="Times New Roman"/>
          </w:rPr>
          <w:t>zmene</w:t>
        </w:r>
      </w:ins>
      <w:ins w:id="253" w:author="Autor">
        <w:r w:rsidR="000F5FA3">
          <w:rPr>
            <w:rFonts w:ascii="Times New Roman" w:hAnsi="Times New Roman"/>
          </w:rPr>
          <w:t xml:space="preserve"> termínu </w:t>
        </w:r>
        <w:del w:id="254" w:author="user" w:date="2020-10-24T00:23:00Z">
          <w:r w:rsidR="000F5FA3" w:rsidDel="005B37F3">
            <w:rPr>
              <w:rFonts w:ascii="Times New Roman" w:hAnsi="Times New Roman"/>
            </w:rPr>
            <w:delText xml:space="preserve"> </w:delText>
          </w:r>
        </w:del>
        <w:r w:rsidR="000F5FA3">
          <w:rPr>
            <w:rFonts w:ascii="Times New Roman" w:hAnsi="Times New Roman"/>
          </w:rPr>
          <w:t>Začati</w:t>
        </w:r>
      </w:ins>
      <w:ins w:id="255" w:author="user" w:date="2020-10-24T00:23:00Z">
        <w:r w:rsidR="005B37F3">
          <w:rPr>
            <w:rFonts w:ascii="Times New Roman" w:hAnsi="Times New Roman"/>
          </w:rPr>
          <w:t>a</w:t>
        </w:r>
      </w:ins>
      <w:ins w:id="256" w:author="Autor">
        <w:r w:rsidR="000F5FA3">
          <w:rPr>
            <w:rFonts w:ascii="Times New Roman" w:hAnsi="Times New Roman"/>
          </w:rPr>
          <w:t xml:space="preserve"> realizácie hlavných aktivít Projektu na základe </w:t>
        </w:r>
      </w:ins>
      <w:ins w:id="257" w:author="CKO " w:date="2020-10-26T14:26:00Z">
        <w:r w:rsidR="007B0730">
          <w:rPr>
            <w:rFonts w:ascii="Times New Roman" w:hAnsi="Times New Roman"/>
          </w:rPr>
          <w:t>oznámenia</w:t>
        </w:r>
      </w:ins>
      <w:ins w:id="258" w:author="CKO " w:date="2020-10-26T15:02:00Z">
        <w:r w:rsidR="00C270A8">
          <w:rPr>
            <w:rFonts w:ascii="Times New Roman" w:hAnsi="Times New Roman"/>
          </w:rPr>
          <w:t xml:space="preserve"> </w:t>
        </w:r>
      </w:ins>
      <w:ins w:id="259" w:author="Autor">
        <w:r w:rsidR="000F5FA3">
          <w:rPr>
            <w:rFonts w:ascii="Times New Roman" w:hAnsi="Times New Roman"/>
          </w:rPr>
          <w:t xml:space="preserve">zmeny </w:t>
        </w:r>
      </w:ins>
      <w:ins w:id="260" w:author="CKO " w:date="2020-10-26T14:27:00Z">
        <w:r w:rsidR="007B0730">
          <w:rPr>
            <w:rFonts w:ascii="Times New Roman" w:hAnsi="Times New Roman"/>
          </w:rPr>
          <w:t xml:space="preserve">podľa predchádzajúcej vety </w:t>
        </w:r>
      </w:ins>
      <w:ins w:id="261" w:author="Autor">
        <w:r w:rsidR="000F5FA3">
          <w:rPr>
            <w:rFonts w:ascii="Times New Roman" w:hAnsi="Times New Roman"/>
          </w:rPr>
          <w:t>nedošlo, za takýto deň sa považuje deň</w:t>
        </w:r>
      </w:ins>
      <w:del w:id="262" w:author="Autor">
        <w:r w:rsidR="007327BC" w:rsidRPr="00B4192A" w:rsidDel="000F5FA3">
          <w:rPr>
            <w:rFonts w:ascii="Times New Roman" w:hAnsi="Times New Roman"/>
          </w:rPr>
          <w:delText xml:space="preserve"> </w:delText>
        </w:r>
        <w:r w:rsidR="00153FF1" w:rsidRPr="00B4192A" w:rsidDel="000F5FA3">
          <w:rPr>
            <w:rFonts w:ascii="Times New Roman" w:hAnsi="Times New Roman"/>
          </w:rPr>
          <w:delText>je</w:delText>
        </w:r>
      </w:del>
      <w:r w:rsidR="007327BC" w:rsidRPr="00B4192A">
        <w:rPr>
          <w:rFonts w:ascii="Times New Roman" w:hAnsi="Times New Roman"/>
        </w:rPr>
        <w:t xml:space="preserve"> uvedený v</w:t>
      </w:r>
      <w:r w:rsidR="00153FF1" w:rsidRPr="00B4192A">
        <w:rPr>
          <w:rFonts w:ascii="Times New Roman" w:hAnsi="Times New Roman"/>
        </w:rPr>
        <w:t> </w:t>
      </w:r>
      <w:del w:id="263" w:author="Autor">
        <w:r w:rsidR="00153FF1" w:rsidRPr="00B4192A" w:rsidDel="00484CA4">
          <w:rPr>
            <w:rFonts w:ascii="Times New Roman" w:hAnsi="Times New Roman"/>
          </w:rPr>
          <w:delText>tabuľke č. 4</w:delText>
        </w:r>
      </w:del>
      <w:r w:rsidR="00153FF1" w:rsidRPr="00B4192A">
        <w:rPr>
          <w:rFonts w:ascii="Times New Roman" w:hAnsi="Times New Roman"/>
        </w:rPr>
        <w:t xml:space="preserve"> </w:t>
      </w:r>
      <w:del w:id="264" w:author="Autor">
        <w:r w:rsidR="00153FF1" w:rsidRPr="00B4192A" w:rsidDel="00484CA4">
          <w:rPr>
            <w:rFonts w:ascii="Times New Roman" w:hAnsi="Times New Roman"/>
          </w:rPr>
          <w:delText xml:space="preserve">prílohy </w:delText>
        </w:r>
      </w:del>
      <w:ins w:id="265" w:author="Autor">
        <w:r w:rsidR="00484CA4" w:rsidRPr="00B4192A">
          <w:rPr>
            <w:rFonts w:ascii="Times New Roman" w:hAnsi="Times New Roman"/>
          </w:rPr>
          <w:t>príloh</w:t>
        </w:r>
        <w:r w:rsidR="00484CA4">
          <w:rPr>
            <w:rFonts w:ascii="Times New Roman" w:hAnsi="Times New Roman"/>
          </w:rPr>
          <w:t>e</w:t>
        </w:r>
        <w:r w:rsidR="00484CA4" w:rsidRPr="00B4192A">
          <w:rPr>
            <w:rFonts w:ascii="Times New Roman" w:hAnsi="Times New Roman"/>
          </w:rPr>
          <w:t xml:space="preserve"> </w:t>
        </w:r>
      </w:ins>
      <w:r w:rsidR="00153FF1" w:rsidRPr="00B4192A">
        <w:rPr>
          <w:rFonts w:ascii="Times New Roman" w:hAnsi="Times New Roman"/>
        </w:rPr>
        <w:t xml:space="preserve">č. 2 Zmluvy o poskytnutí NFP </w:t>
      </w:r>
      <w:r w:rsidR="007327BC" w:rsidRPr="00B4192A">
        <w:rPr>
          <w:rFonts w:ascii="Times New Roman" w:hAnsi="Times New Roman"/>
        </w:rPr>
        <w:t xml:space="preserve">ako plánovaný deň </w:t>
      </w:r>
      <w:r w:rsidR="00384C7C" w:rsidRPr="00B4192A">
        <w:rPr>
          <w:rFonts w:ascii="Times New Roman" w:hAnsi="Times New Roman"/>
        </w:rPr>
        <w:t>Z</w:t>
      </w:r>
      <w:r w:rsidR="007327BC" w:rsidRPr="00B4192A">
        <w:rPr>
          <w:rFonts w:ascii="Times New Roman" w:hAnsi="Times New Roman"/>
        </w:rPr>
        <w:t xml:space="preserve">ačatia </w:t>
      </w:r>
      <w:r w:rsidR="00384C7C" w:rsidRPr="00B4192A">
        <w:rPr>
          <w:rFonts w:ascii="Times New Roman" w:hAnsi="Times New Roman"/>
        </w:rPr>
        <w:t>r</w:t>
      </w:r>
      <w:r w:rsidR="007327BC" w:rsidRPr="00B4192A">
        <w:rPr>
          <w:rFonts w:ascii="Times New Roman" w:hAnsi="Times New Roman"/>
        </w:rPr>
        <w:t>ealizácie hlavných aktivít Projektu</w:t>
      </w:r>
      <w:del w:id="266" w:author="Autor">
        <w:r w:rsidRPr="00B4192A" w:rsidDel="00484CA4">
          <w:rPr>
            <w:rFonts w:ascii="Times New Roman" w:hAnsi="Times New Roman"/>
          </w:rPr>
          <w:delText>,</w:delText>
        </w:r>
      </w:del>
      <w:ins w:id="267" w:author="Autor">
        <w:r w:rsidR="00484CA4">
          <w:rPr>
            <w:rFonts w:ascii="Times New Roman" w:hAnsi="Times New Roman"/>
          </w:rPr>
          <w:t xml:space="preserve"> </w:t>
        </w:r>
      </w:ins>
      <w:r w:rsidR="00153FF1" w:rsidRPr="00B4192A">
        <w:rPr>
          <w:rFonts w:ascii="Times New Roman" w:hAnsi="Times New Roman"/>
        </w:rPr>
        <w:t>(prvý deň kalendárneho mesiaca)</w:t>
      </w:r>
      <w:r w:rsidR="00484CA4">
        <w:rPr>
          <w:rFonts w:ascii="Times New Roman" w:hAnsi="Times New Roman"/>
        </w:rPr>
        <w:t xml:space="preserve">, a </w:t>
      </w:r>
      <w:r w:rsidRPr="00B4192A">
        <w:rPr>
          <w:rFonts w:ascii="Times New Roman" w:hAnsi="Times New Roman"/>
        </w:rPr>
        <w:t>to bez ohľadu na to, kedy s</w:t>
      </w:r>
      <w:r w:rsidR="00D54576" w:rsidRPr="00B4192A">
        <w:rPr>
          <w:rFonts w:ascii="Times New Roman" w:hAnsi="Times New Roman"/>
        </w:rPr>
        <w:t> </w:t>
      </w:r>
      <w:r w:rsidRPr="00B4192A">
        <w:rPr>
          <w:rFonts w:ascii="Times New Roman" w:hAnsi="Times New Roman"/>
        </w:rPr>
        <w:t>Realizáciou</w:t>
      </w:r>
      <w:r w:rsidR="00D54576" w:rsidRPr="00B4192A">
        <w:rPr>
          <w:rFonts w:ascii="Times New Roman" w:hAnsi="Times New Roman"/>
        </w:rPr>
        <w:t xml:space="preserve"> hlavných</w:t>
      </w:r>
      <w:r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p>
    <w:p w14:paraId="56CCF1AE" w14:textId="6AD789E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w:t>
      </w:r>
      <w:r w:rsidRPr="004B23D9">
        <w:rPr>
          <w:rFonts w:ascii="Times New Roman" w:hAnsi="Times New Roman"/>
          <w:bCs/>
        </w:rPr>
        <w:t xml:space="preserve">Projektu, ak </w:t>
      </w:r>
      <w:r w:rsidR="004167D9" w:rsidRPr="004B23D9">
        <w:rPr>
          <w:rFonts w:ascii="Times New Roman" w:hAnsi="Times New Roman"/>
          <w:bCs/>
        </w:rPr>
        <w:t>R</w:t>
      </w:r>
      <w:r w:rsidRPr="004B23D9">
        <w:rPr>
          <w:rFonts w:ascii="Times New Roman" w:hAnsi="Times New Roman"/>
          <w:bCs/>
        </w:rPr>
        <w:t xml:space="preserve">ealizácii </w:t>
      </w:r>
      <w:r w:rsidR="00C24F50" w:rsidRPr="004B23D9">
        <w:rPr>
          <w:rFonts w:ascii="Times New Roman" w:hAnsi="Times New Roman"/>
          <w:bCs/>
        </w:rPr>
        <w:t xml:space="preserve">hlavných </w:t>
      </w:r>
      <w:r w:rsidRPr="004B23D9">
        <w:rPr>
          <w:rFonts w:ascii="Times New Roman" w:hAnsi="Times New Roman"/>
          <w:bCs/>
        </w:rPr>
        <w:t xml:space="preserve">aktivít Projektu bráni </w:t>
      </w:r>
      <w:r w:rsidR="0045542C" w:rsidRPr="004B23D9">
        <w:rPr>
          <w:rFonts w:ascii="Times New Roman" w:hAnsi="Times New Roman"/>
          <w:bCs/>
        </w:rPr>
        <w:t>O</w:t>
      </w:r>
      <w:r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4167D9" w:rsidRPr="00307126">
        <w:rPr>
          <w:rFonts w:ascii="Times New Roman" w:hAnsi="Times New Roman"/>
          <w:bCs/>
        </w:rPr>
        <w:t>R</w:t>
      </w:r>
      <w:r w:rsidRPr="00307126">
        <w:rPr>
          <w:rFonts w:ascii="Times New Roman" w:hAnsi="Times New Roman"/>
          <w:bCs/>
        </w:rPr>
        <w:t xml:space="preserve">ealizácia </w:t>
      </w:r>
      <w:r w:rsidR="00C24F50" w:rsidRPr="00307126">
        <w:rPr>
          <w:rFonts w:ascii="Times New Roman" w:hAnsi="Times New Roman"/>
          <w:bCs/>
        </w:rPr>
        <w:t xml:space="preserve">hlavných </w:t>
      </w:r>
      <w:r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w:t>
      </w:r>
      <w:r w:rsidR="00E1237D" w:rsidRPr="00307126">
        <w:rPr>
          <w:rFonts w:ascii="Times New Roman" w:hAnsi="Times New Roman"/>
          <w:bCs/>
        </w:rPr>
        <w:lastRenderedPageBreak/>
        <w:t xml:space="preserve">NFP </w:t>
      </w:r>
      <w:r w:rsidR="00074079" w:rsidRPr="00307126">
        <w:rPr>
          <w:rFonts w:ascii="Times New Roman" w:hAnsi="Times New Roman"/>
          <w:bCs/>
        </w:rPr>
        <w:t>(Predmet podpory NFP</w:t>
      </w:r>
      <w:r w:rsidR="0055539C" w:rsidRPr="00307126">
        <w:rPr>
          <w:rFonts w:ascii="Times New Roman" w:hAnsi="Times New Roman"/>
          <w:bCs/>
        </w:rPr>
        <w:t>)</w:t>
      </w:r>
      <w:ins w:id="268" w:author="CKO " w:date="2020-10-26T14:27:00Z">
        <w:r w:rsidR="008D2924">
          <w:rPr>
            <w:rFonts w:ascii="Times New Roman" w:hAnsi="Times New Roman"/>
            <w:bCs/>
          </w:rPr>
          <w:t xml:space="preserve"> pri využití režimu menej významnej zmeny podľa čl. </w:t>
        </w:r>
      </w:ins>
      <w:ins w:id="269" w:author="CKO " w:date="2020-10-26T14:28:00Z">
        <w:r w:rsidR="008D2924">
          <w:rPr>
            <w:rFonts w:ascii="Times New Roman" w:hAnsi="Times New Roman"/>
            <w:bCs/>
          </w:rPr>
          <w:t>6 ods. 6.2 písm. d) zmluvy</w:t>
        </w:r>
      </w:ins>
      <w:r w:rsidR="00074079" w:rsidRPr="00307126">
        <w:rPr>
          <w:rFonts w:ascii="Times New Roman" w:hAnsi="Times New Roman"/>
          <w:bCs/>
        </w:rPr>
        <w:t xml:space="preserve">. </w:t>
      </w:r>
      <w:r w:rsidRPr="00307126">
        <w:rPr>
          <w:rFonts w:ascii="Times New Roman" w:hAnsi="Times New Roman"/>
          <w:bCs/>
        </w:rPr>
        <w:t>Postup podľa tohto ods</w:t>
      </w:r>
      <w:r w:rsidR="00CE5784" w:rsidRPr="00307126">
        <w:rPr>
          <w:rFonts w:ascii="Times New Roman" w:hAnsi="Times New Roman"/>
          <w:bCs/>
        </w:rPr>
        <w:t>ek</w:t>
      </w:r>
      <w:r w:rsidRPr="00307126">
        <w:rPr>
          <w:rFonts w:ascii="Times New Roman" w:hAnsi="Times New Roman"/>
          <w:bCs/>
        </w:rPr>
        <w:t xml:space="preserve"> </w:t>
      </w:r>
      <w:r w:rsidR="004167D9" w:rsidRPr="00307126">
        <w:rPr>
          <w:rFonts w:ascii="Times New Roman" w:hAnsi="Times New Roman"/>
          <w:bCs/>
        </w:rPr>
        <w:t>3</w:t>
      </w:r>
      <w:r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(ods. </w:t>
      </w:r>
      <w:r w:rsidR="004167D9"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 spojení s ods</w:t>
      </w:r>
      <w:r w:rsidR="00CE5784" w:rsidRPr="00307126">
        <w:rPr>
          <w:rFonts w:ascii="Times New Roman" w:hAnsi="Times New Roman"/>
          <w:bCs/>
        </w:rPr>
        <w:t>ekom</w:t>
      </w:r>
      <w:r w:rsidRPr="00307126">
        <w:rPr>
          <w:rFonts w:ascii="Times New Roman" w:hAnsi="Times New Roman"/>
          <w:bCs/>
        </w:rPr>
        <w:t xml:space="preserve">. </w:t>
      </w:r>
      <w:r w:rsidR="004167D9" w:rsidRPr="00307126">
        <w:rPr>
          <w:rFonts w:ascii="Times New Roman" w:hAnsi="Times New Roman"/>
          <w:bCs/>
        </w:rPr>
        <w:t>11</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236AD1D3"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alebo na jej základe 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ŽoP</w:t>
      </w:r>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odo dňa splatnosti ŽoP</w:t>
      </w:r>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37E0FFB5"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773D77">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r w:rsidR="00FC73FB">
        <w:rPr>
          <w:rFonts w:ascii="Times New Roman" w:hAnsi="Times New Roman"/>
          <w:bCs/>
        </w:rPr>
        <w:t>/alebo</w:t>
      </w:r>
      <w:r w:rsidR="00896B8F">
        <w:rPr>
          <w:rFonts w:ascii="Times New Roman" w:hAnsi="Times New Roman"/>
          <w:bCs/>
        </w:rPr>
        <w:t xml:space="preserve"> skutočností podľa odseku </w:t>
      </w:r>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dátum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k čomu priloží príslušnú dokumentáciu preukazujúcu vznik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5D6A6BE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w:t>
      </w:r>
      <w:r w:rsidR="00E1237D" w:rsidRPr="00307126">
        <w:rPr>
          <w:rFonts w:ascii="Times New Roman" w:hAnsi="Times New Roman"/>
          <w:bCs/>
          <w:lang w:eastAsia="sk-SK"/>
        </w:rPr>
        <w:t>Prílohe</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w:t>
      </w:r>
      <w:r w:rsidRPr="00307126">
        <w:rPr>
          <w:rFonts w:ascii="Times New Roman" w:hAnsi="Times New Roman"/>
          <w:bCs/>
          <w:lang w:eastAsia="sk-SK"/>
        </w:rPr>
        <w:lastRenderedPageBreak/>
        <w:t xml:space="preserve">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576E673D"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 došlo k uplynutiu lehôt na preplatenie podanej ŽoP,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lehôt na preplatenie podanej ŽoP;</w:t>
      </w:r>
    </w:p>
    <w:p w14:paraId="211BA910" w14:textId="1DFD38CE" w:rsidR="0098404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r w:rsidR="00735610">
        <w:rPr>
          <w:rFonts w:ascii="Times New Roman" w:hAnsi="Times New Roman"/>
          <w:bCs/>
          <w:lang w:eastAsia="sk-SK"/>
        </w:rPr>
        <w:t xml:space="preserve">tohto článku </w:t>
      </w:r>
      <w:r w:rsidR="00EA681A" w:rsidRPr="00307126">
        <w:rPr>
          <w:rFonts w:ascii="Times New Roman" w:hAnsi="Times New Roman"/>
          <w:bCs/>
          <w:lang w:eastAsia="sk-SK"/>
        </w:rPr>
        <w:t xml:space="preserve">v prípadoch nesúvisiacich so ŽoP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sidR="00984040">
        <w:rPr>
          <w:rFonts w:ascii="Times New Roman" w:hAnsi="Times New Roman"/>
          <w:bCs/>
          <w:lang w:eastAsia="sk-SK"/>
        </w:rPr>
        <w:t>;</w:t>
      </w:r>
    </w:p>
    <w:p w14:paraId="167751A2" w14:textId="32AC0AB7" w:rsidR="00B00D87" w:rsidRPr="00307126" w:rsidRDefault="00984040"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Pr>
          <w:rFonts w:ascii="Times New Roman" w:hAnsi="Times New Roman"/>
          <w:bCs/>
          <w:lang w:eastAsia="sk-SK"/>
        </w:rPr>
        <w:t xml:space="preserve"> </w:t>
      </w:r>
      <w:r w:rsidRPr="00307126">
        <w:rPr>
          <w:rFonts w:ascii="Times New Roman" w:hAnsi="Times New Roman"/>
          <w:bCs/>
          <w:lang w:eastAsia="sk-SK"/>
        </w:rPr>
        <w:t xml:space="preserve">v prípade pozastavenia Realizácie hlavných aktivít Projektu podľa odseku 4 písmeno b) </w:t>
      </w:r>
      <w:r w:rsidR="00735610">
        <w:rPr>
          <w:rFonts w:ascii="Times New Roman" w:hAnsi="Times New Roman"/>
          <w:bCs/>
          <w:lang w:eastAsia="sk-SK"/>
        </w:rPr>
        <w:t xml:space="preserve">tohto článku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Pr>
          <w:rFonts w:ascii="Times New Roman" w:hAnsi="Times New Roman"/>
          <w:bCs/>
          <w:lang w:eastAsia="sk-SK"/>
        </w:rPr>
        <w:t xml:space="preserve"> (prvý deň omeškania Poskytovateľa)</w:t>
      </w:r>
      <w:r w:rsidRPr="00307126">
        <w:rPr>
          <w:rFonts w:ascii="Times New Roman" w:hAnsi="Times New Roman"/>
          <w:bCs/>
          <w:lang w:eastAsia="sk-SK"/>
        </w:rPr>
        <w:t>.</w:t>
      </w:r>
      <w:r w:rsidR="00B00D87" w:rsidRPr="00307126">
        <w:rPr>
          <w:rFonts w:ascii="Times New Roman" w:hAnsi="Times New Roman"/>
          <w:bCs/>
          <w:lang w:eastAsia="sk-SK"/>
        </w:rPr>
        <w:t xml:space="preserve">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ŽoP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lastRenderedPageBreak/>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45C6E9F1" w:rsidR="00107570" w:rsidRPr="00307126" w:rsidRDefault="00CD207C" w:rsidP="009A259D">
      <w:pPr>
        <w:numPr>
          <w:ilvl w:val="1"/>
          <w:numId w:val="4"/>
        </w:numPr>
        <w:spacing w:before="120" w:after="0" w:line="264" w:lineRule="auto"/>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ezrovnalosti až do jej odstránenia a ak k odstráneniu nedôjde</w:t>
      </w:r>
      <w:r>
        <w:rPr>
          <w:rFonts w:ascii="Times New Roman" w:hAnsi="Times New Roman"/>
          <w:bCs/>
        </w:rPr>
        <w:t xml:space="preserve"> v primeranej lehote poskytnutej Poskytovateľom</w:t>
      </w:r>
      <w:r w:rsidR="00107570" w:rsidRPr="00307126">
        <w:rPr>
          <w:rFonts w:ascii="Times New Roman" w:hAnsi="Times New Roman"/>
          <w:bCs/>
        </w:rPr>
        <w:t>, Poskytovateľ je oprávnený v súlade s</w:t>
      </w:r>
      <w:r w:rsidR="00FE0A57" w:rsidRPr="00307126">
        <w:rPr>
          <w:rFonts w:ascii="Times New Roman" w:hAnsi="Times New Roman"/>
          <w:bCs/>
        </w:rPr>
        <w:t>o všeobecným n</w:t>
      </w:r>
      <w:r w:rsidR="00107570" w:rsidRPr="00307126">
        <w:rPr>
          <w:rFonts w:ascii="Times New Roman" w:hAnsi="Times New Roman"/>
          <w:bCs/>
        </w:rPr>
        <w:t>ariadením</w:t>
      </w:r>
      <w:r w:rsidR="00FE0A57" w:rsidRPr="00307126">
        <w:rPr>
          <w:rFonts w:ascii="Times New Roman" w:hAnsi="Times New Roman"/>
          <w:bCs/>
        </w:rPr>
        <w:t>,</w:t>
      </w:r>
      <w:r w:rsidR="00107570"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46E71E61"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Ak Poskytovateľ pozastaví poskytovanie NFP vrátane všetkých procesov s tým súvisiacich </w:t>
      </w:r>
      <w:del w:id="270" w:author="Autor">
        <w:r w:rsidRPr="00307126" w:rsidDel="00F7308C">
          <w:rPr>
            <w:rFonts w:ascii="Times New Roman" w:hAnsi="Times New Roman"/>
            <w:bCs/>
          </w:rPr>
          <w:delText>v zmysle</w:delText>
        </w:r>
      </w:del>
      <w:ins w:id="271" w:author="Autor">
        <w:r w:rsidR="00F7308C">
          <w:rPr>
            <w:rFonts w:ascii="Times New Roman" w:hAnsi="Times New Roman"/>
            <w:bCs/>
          </w:rPr>
          <w:t>podľa</w:t>
        </w:r>
      </w:ins>
      <w:r w:rsidRPr="00307126">
        <w:rPr>
          <w:rFonts w:ascii="Times New Roman" w:hAnsi="Times New Roman"/>
          <w:bCs/>
        </w:rPr>
        <w:t xml:space="preserv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w:t>
      </w:r>
      <w:ins w:id="272" w:author="Autor">
        <w:r w:rsidR="00F7308C">
          <w:rPr>
            <w:rFonts w:ascii="Times New Roman" w:hAnsi="Times New Roman"/>
            <w:bCs/>
          </w:rPr>
          <w:t xml:space="preserve">písm. a), b), e)  alebo g)  </w:t>
        </w:r>
      </w:ins>
      <w:r w:rsidRPr="00307126">
        <w:rPr>
          <w:rFonts w:ascii="Times New Roman" w:hAnsi="Times New Roman"/>
          <w:bCs/>
        </w:rPr>
        <w:t xml:space="preserve">alebo </w:t>
      </w:r>
      <w:ins w:id="273" w:author="Autor">
        <w:r w:rsidR="00F7308C">
          <w:rPr>
            <w:rFonts w:ascii="Times New Roman" w:hAnsi="Times New Roman"/>
            <w:bCs/>
          </w:rPr>
          <w:t xml:space="preserve">podľa odseku </w:t>
        </w:r>
      </w:ins>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w:t>
      </w:r>
      <w:ins w:id="274" w:author="Autor">
        <w:r w:rsidR="00554766">
          <w:rPr>
            <w:rFonts w:ascii="Times New Roman" w:hAnsi="Times New Roman"/>
            <w:bCs/>
          </w:rPr>
          <w:t xml:space="preserve">písm. a), b), e)  alebo g)  </w:t>
        </w:r>
      </w:ins>
      <w:r w:rsidR="00585968" w:rsidRPr="00307126">
        <w:rPr>
          <w:rFonts w:ascii="Times New Roman" w:hAnsi="Times New Roman"/>
          <w:bCs/>
        </w:rPr>
        <w:t xml:space="preserve">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72EE4FD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w:t>
      </w:r>
      <w:r w:rsidRPr="00307126">
        <w:rPr>
          <w:rFonts w:ascii="Times New Roman" w:hAnsi="Times New Roman"/>
          <w:bCs/>
        </w:rPr>
        <w:lastRenderedPageBreak/>
        <w:t xml:space="preserve">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7E5111EF"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w:t>
      </w:r>
      <w:ins w:id="275" w:author="Autor">
        <w:r w:rsidR="00F7308C">
          <w:rPr>
            <w:rFonts w:ascii="Times New Roman" w:hAnsi="Times New Roman"/>
            <w:bCs/>
          </w:rPr>
          <w:t xml:space="preserve">do </w:t>
        </w:r>
      </w:ins>
      <w:del w:id="276" w:author="Autor">
        <w:r w:rsidRPr="00307126" w:rsidDel="00F7308C">
          <w:rPr>
            <w:rFonts w:ascii="Times New Roman" w:hAnsi="Times New Roman"/>
            <w:bCs/>
          </w:rPr>
          <w:delText xml:space="preserve">doba </w:delText>
        </w:r>
      </w:del>
      <w:ins w:id="277" w:author="Autor">
        <w:r w:rsidR="00F7308C" w:rsidRPr="00307126">
          <w:rPr>
            <w:rFonts w:ascii="Times New Roman" w:hAnsi="Times New Roman"/>
            <w:bCs/>
          </w:rPr>
          <w:t>dob</w:t>
        </w:r>
        <w:r w:rsidR="00F7308C">
          <w:rPr>
            <w:rFonts w:ascii="Times New Roman" w:hAnsi="Times New Roman"/>
            <w:bCs/>
          </w:rPr>
          <w:t>y</w:t>
        </w:r>
        <w:r w:rsidR="00F7308C" w:rsidRPr="00307126">
          <w:rPr>
            <w:rFonts w:ascii="Times New Roman" w:hAnsi="Times New Roman"/>
            <w:bCs/>
          </w:rPr>
          <w:t xml:space="preserve"> </w:t>
        </w:r>
      </w:ins>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del w:id="278" w:author="Autor">
        <w:r w:rsidR="003F1EF2" w:rsidRPr="00307126" w:rsidDel="00F7308C">
          <w:rPr>
            <w:rFonts w:ascii="Times New Roman" w:hAnsi="Times New Roman"/>
            <w:bCs/>
          </w:rPr>
          <w:delText xml:space="preserve">automaticky </w:delText>
        </w:r>
        <w:r w:rsidRPr="00307126" w:rsidDel="00F7308C">
          <w:rPr>
            <w:rFonts w:ascii="Times New Roman" w:hAnsi="Times New Roman"/>
            <w:bCs/>
          </w:rPr>
          <w:delText>nepredlžuje o</w:delText>
        </w:r>
      </w:del>
      <w:ins w:id="279" w:author="Autor">
        <w:r w:rsidR="00F7308C">
          <w:rPr>
            <w:rFonts w:ascii="Times New Roman" w:hAnsi="Times New Roman"/>
            <w:bCs/>
          </w:rPr>
          <w:t>nezapočítava</w:t>
        </w:r>
      </w:ins>
      <w:r w:rsidR="0036535F" w:rsidRPr="00307126">
        <w:rPr>
          <w:rFonts w:ascii="Times New Roman" w:hAnsi="Times New Roman"/>
          <w:bCs/>
        </w:rPr>
        <w:t> </w:t>
      </w:r>
      <w:del w:id="280" w:author="Autor">
        <w:r w:rsidRPr="00307126" w:rsidDel="00F7308C">
          <w:rPr>
            <w:rFonts w:ascii="Times New Roman" w:hAnsi="Times New Roman"/>
            <w:bCs/>
          </w:rPr>
          <w:delText>dobu</w:delText>
        </w:r>
      </w:del>
      <w:ins w:id="281" w:author="Autor">
        <w:r w:rsidR="00F7308C" w:rsidRPr="00307126">
          <w:rPr>
            <w:rFonts w:ascii="Times New Roman" w:hAnsi="Times New Roman"/>
            <w:bCs/>
          </w:rPr>
          <w:t>dob</w:t>
        </w:r>
        <w:r w:rsidR="00F7308C">
          <w:rPr>
            <w:rFonts w:ascii="Times New Roman" w:hAnsi="Times New Roman"/>
            <w:bCs/>
          </w:rPr>
          <w:t>a</w:t>
        </w:r>
      </w:ins>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w:t>
      </w:r>
      <w:del w:id="282" w:author="Autor">
        <w:r w:rsidR="009C514A" w:rsidRPr="00307126" w:rsidDel="00F7308C">
          <w:rPr>
            <w:rFonts w:ascii="Times New Roman" w:hAnsi="Times New Roman"/>
            <w:bCs/>
          </w:rPr>
          <w:delText xml:space="preserve"> a</w:delText>
        </w:r>
        <w:r w:rsidRPr="00307126" w:rsidDel="00F7308C">
          <w:rPr>
            <w:rFonts w:ascii="Times New Roman" w:hAnsi="Times New Roman"/>
            <w:bCs/>
          </w:rPr>
          <w:delText> Prijímateľovi z tohto dôvodu nevzniká žiadne právo</w:delText>
        </w:r>
      </w:del>
      <w:ins w:id="283" w:author="Autor">
        <w:r w:rsidR="000210FB">
          <w:rPr>
            <w:rFonts w:ascii="Times New Roman" w:hAnsi="Times New Roman"/>
            <w:bCs/>
          </w:rPr>
          <w:t xml:space="preserve">; doba Realizácie hlavných aktivít Projektu </w:t>
        </w:r>
        <w:r w:rsidR="000210FB" w:rsidRPr="000210FB">
          <w:rPr>
            <w:rFonts w:ascii="Times New Roman" w:hAnsi="Times New Roman"/>
          </w:rPr>
          <w:t>nesmie presiahnuť 31.12.2023</w:t>
        </w:r>
      </w:ins>
      <w:r w:rsidRPr="000210FB">
        <w:rPr>
          <w:rFonts w:ascii="Times New Roman" w:hAnsi="Times New Roman"/>
          <w:bCs/>
        </w:rPr>
        <w:t>.</w:t>
      </w:r>
      <w:r w:rsidRPr="00307126">
        <w:rPr>
          <w:rFonts w:ascii="Times New Roman" w:hAnsi="Times New Roman"/>
          <w:bCs/>
        </w:rPr>
        <w:t xml:space="preserve">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332532A0" w14:textId="77777777"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3513EAA2" w14:textId="77777777" w:rsidR="00107570" w:rsidRPr="00307126" w:rsidRDefault="00107570" w:rsidP="00E87A79">
      <w:pPr>
        <w:pStyle w:val="Nadpis3"/>
      </w:pPr>
      <w:r w:rsidRPr="00307126">
        <w:t>Článok 9</w:t>
      </w:r>
      <w:r w:rsidRPr="00307126">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nasl.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773D7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w:t>
      </w:r>
      <w:r w:rsidR="00DD7DAF" w:rsidRPr="00307126">
        <w:rPr>
          <w:rFonts w:ascii="Times New Roman" w:hAnsi="Times New Roman"/>
          <w:bCs/>
        </w:rPr>
        <w:lastRenderedPageBreak/>
        <w:t>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09BFDA17"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w:t>
      </w:r>
      <w:del w:id="284" w:author="CKO " w:date="2020-10-26T15:22:00Z">
        <w:r w:rsidR="00AE272D" w:rsidDel="00AE272D">
          <w:rPr>
            <w:rFonts w:ascii="Times New Roman" w:hAnsi="Times New Roman"/>
            <w:bCs/>
          </w:rPr>
          <w:delText xml:space="preserve">ani </w:delText>
        </w:r>
      </w:del>
      <w:r w:rsidRPr="00307126">
        <w:rPr>
          <w:rFonts w:ascii="Times New Roman" w:hAnsi="Times New Roman"/>
          <w:bCs/>
        </w:rPr>
        <w:t>v lehote 3 mesiacov od termínu uvedeného v Prílohe č. 2 Zmluvy o poskytnutí NFP vyjadrujúceho začiatok prvej hlavnej Aktivity</w:t>
      </w:r>
      <w:ins w:id="285" w:author="Autor">
        <w:r w:rsidR="004C798A">
          <w:rPr>
            <w:rFonts w:ascii="Times New Roman" w:hAnsi="Times New Roman"/>
            <w:bCs/>
          </w:rPr>
          <w:t xml:space="preserve">, alebo </w:t>
        </w:r>
        <w:r w:rsidR="00E105E4" w:rsidRPr="00307126">
          <w:rPr>
            <w:rFonts w:ascii="Times New Roman" w:hAnsi="Times New Roman"/>
            <w:bCs/>
          </w:rPr>
          <w:t xml:space="preserve">od </w:t>
        </w:r>
        <w:r w:rsidR="00E105E4">
          <w:rPr>
            <w:rFonts w:ascii="Times New Roman" w:hAnsi="Times New Roman"/>
            <w:bCs/>
          </w:rPr>
          <w:t>nového termínu po akceptovaní menej významnej zmeny podľa článku 6 ods. 6.2 písm. d) bod (i) zmluvy</w:t>
        </w:r>
      </w:ins>
      <w:del w:id="286" w:author="Autor">
        <w:r w:rsidRPr="00307126" w:rsidDel="00E105E4">
          <w:rPr>
            <w:rFonts w:ascii="Times New Roman" w:hAnsi="Times New Roman"/>
            <w:bCs/>
          </w:rPr>
          <w:delText xml:space="preserve">a súčasne </w:delText>
        </w:r>
        <w:r w:rsidRPr="00307126" w:rsidDel="004C798A">
          <w:rPr>
            <w:rFonts w:ascii="Times New Roman" w:hAnsi="Times New Roman"/>
            <w:bCs/>
          </w:rPr>
          <w:delText xml:space="preserve">ak </w:delText>
        </w:r>
        <w:r w:rsidRPr="00307126" w:rsidDel="00E105E4">
          <w:rPr>
            <w:rFonts w:ascii="Times New Roman" w:hAnsi="Times New Roman"/>
            <w:bCs/>
          </w:rPr>
          <w:delText xml:space="preserve">Prijímateľ </w:delText>
        </w:r>
        <w:r w:rsidRPr="00307126" w:rsidDel="004C798A">
          <w:rPr>
            <w:rFonts w:ascii="Times New Roman" w:hAnsi="Times New Roman"/>
            <w:bCs/>
          </w:rPr>
          <w:delText xml:space="preserve">nepožiada </w:delText>
        </w:r>
        <w:r w:rsidRPr="00307126" w:rsidDel="00E105E4">
          <w:rPr>
            <w:rFonts w:ascii="Times New Roman" w:hAnsi="Times New Roman"/>
            <w:bCs/>
          </w:rPr>
          <w:delText xml:space="preserve">o zmenu Zmluvy o poskytnutí NFP podľa </w:delText>
        </w:r>
        <w:r w:rsidR="000678BB" w:rsidRPr="00307126" w:rsidDel="00E105E4">
          <w:rPr>
            <w:rFonts w:ascii="Times New Roman" w:hAnsi="Times New Roman"/>
            <w:bCs/>
          </w:rPr>
          <w:delText>článku</w:delText>
        </w:r>
        <w:r w:rsidRPr="00307126" w:rsidDel="00E105E4">
          <w:rPr>
            <w:rFonts w:ascii="Times New Roman" w:hAnsi="Times New Roman"/>
            <w:bCs/>
          </w:rPr>
          <w:delText xml:space="preserve"> 6 ods</w:delText>
        </w:r>
        <w:r w:rsidR="00CE5784" w:rsidRPr="00307126" w:rsidDel="00E105E4">
          <w:rPr>
            <w:rFonts w:ascii="Times New Roman" w:hAnsi="Times New Roman"/>
            <w:bCs/>
          </w:rPr>
          <w:delText>ek</w:delText>
        </w:r>
        <w:r w:rsidRPr="00307126" w:rsidDel="00E105E4">
          <w:rPr>
            <w:rFonts w:ascii="Times New Roman" w:hAnsi="Times New Roman"/>
            <w:bCs/>
          </w:rPr>
          <w:delText xml:space="preserve"> 6.3 písm</w:delText>
        </w:r>
        <w:r w:rsidR="000D0602" w:rsidRPr="00307126" w:rsidDel="00E105E4">
          <w:rPr>
            <w:rFonts w:ascii="Times New Roman" w:hAnsi="Times New Roman"/>
            <w:bCs/>
          </w:rPr>
          <w:delText>eno</w:delText>
        </w:r>
        <w:r w:rsidRPr="00307126" w:rsidDel="00E105E4">
          <w:rPr>
            <w:rFonts w:ascii="Times New Roman" w:hAnsi="Times New Roman"/>
            <w:bCs/>
          </w:rPr>
          <w:delText xml:space="preserve"> d) zmluvy v spojení s </w:delText>
        </w:r>
        <w:r w:rsidR="000678BB" w:rsidRPr="00307126" w:rsidDel="00E105E4">
          <w:rPr>
            <w:rFonts w:ascii="Times New Roman" w:hAnsi="Times New Roman"/>
            <w:bCs/>
          </w:rPr>
          <w:delText>článkom</w:delText>
        </w:r>
        <w:r w:rsidRPr="00307126" w:rsidDel="00E105E4">
          <w:rPr>
            <w:rFonts w:ascii="Times New Roman" w:hAnsi="Times New Roman"/>
            <w:bCs/>
          </w:rPr>
          <w:delText xml:space="preserve"> 6 ods</w:delText>
        </w:r>
        <w:r w:rsidR="000D0602" w:rsidRPr="00307126" w:rsidDel="00E105E4">
          <w:rPr>
            <w:rFonts w:ascii="Times New Roman" w:hAnsi="Times New Roman"/>
            <w:bCs/>
          </w:rPr>
          <w:delText>ek</w:delText>
        </w:r>
        <w:r w:rsidRPr="00307126" w:rsidDel="00E105E4">
          <w:rPr>
            <w:rFonts w:ascii="Times New Roman" w:hAnsi="Times New Roman"/>
            <w:bCs/>
          </w:rPr>
          <w:delText xml:space="preserve"> 6.8 písm</w:delText>
        </w:r>
        <w:r w:rsidR="000D0602" w:rsidRPr="00307126" w:rsidDel="00E105E4">
          <w:rPr>
            <w:rFonts w:ascii="Times New Roman" w:hAnsi="Times New Roman"/>
            <w:bCs/>
          </w:rPr>
          <w:delText>eno</w:delText>
        </w:r>
        <w:r w:rsidRPr="00307126" w:rsidDel="00E105E4">
          <w:rPr>
            <w:rFonts w:ascii="Times New Roman" w:hAnsi="Times New Roman"/>
            <w:bCs/>
          </w:rPr>
          <w:delText xml:space="preserve"> </w:delText>
        </w:r>
        <w:r w:rsidR="00DD7DAF" w:rsidRPr="00307126" w:rsidDel="00E105E4">
          <w:rPr>
            <w:rFonts w:ascii="Times New Roman" w:hAnsi="Times New Roman"/>
            <w:bCs/>
          </w:rPr>
          <w:delText>a</w:delText>
        </w:r>
        <w:r w:rsidRPr="00307126" w:rsidDel="00E105E4">
          <w:rPr>
            <w:rFonts w:ascii="Times New Roman" w:hAnsi="Times New Roman"/>
            <w:bCs/>
          </w:rPr>
          <w:delText xml:space="preserve">) zmluvy alebo, ak síce o uvedenú zmenu Zmluvy o poskytnutí NFP požiada, ale poruší svoju povinnosť Začať realizáciu hlavných aktivít Projektu v náhradnej lehote poskytnutej Poskytovateľom podľa </w:delText>
        </w:r>
        <w:r w:rsidR="000678BB" w:rsidRPr="00307126" w:rsidDel="00E105E4">
          <w:rPr>
            <w:rFonts w:ascii="Times New Roman" w:hAnsi="Times New Roman"/>
            <w:bCs/>
          </w:rPr>
          <w:delText>článku</w:delText>
        </w:r>
        <w:r w:rsidRPr="00307126" w:rsidDel="00E105E4">
          <w:rPr>
            <w:rFonts w:ascii="Times New Roman" w:hAnsi="Times New Roman"/>
            <w:bCs/>
          </w:rPr>
          <w:delText xml:space="preserve"> 6 ods</w:delText>
        </w:r>
        <w:r w:rsidR="000D0602" w:rsidRPr="00307126" w:rsidDel="00E105E4">
          <w:rPr>
            <w:rFonts w:ascii="Times New Roman" w:hAnsi="Times New Roman"/>
            <w:bCs/>
          </w:rPr>
          <w:delText>ek</w:delText>
        </w:r>
        <w:r w:rsidRPr="00307126" w:rsidDel="00E105E4">
          <w:rPr>
            <w:rFonts w:ascii="Times New Roman" w:hAnsi="Times New Roman"/>
            <w:bCs/>
          </w:rPr>
          <w:delText xml:space="preserve"> 6.8 písm</w:delText>
        </w:r>
        <w:r w:rsidR="000D0602" w:rsidRPr="00307126" w:rsidDel="00E105E4">
          <w:rPr>
            <w:rFonts w:ascii="Times New Roman" w:hAnsi="Times New Roman"/>
            <w:bCs/>
          </w:rPr>
          <w:delText xml:space="preserve">eno </w:delText>
        </w:r>
        <w:r w:rsidRPr="00307126" w:rsidDel="00E105E4">
          <w:rPr>
            <w:rFonts w:ascii="Times New Roman" w:hAnsi="Times New Roman"/>
            <w:bCs/>
          </w:rPr>
          <w:delText>b) zmluvy</w:delText>
        </w:r>
      </w:del>
      <w:r w:rsidRPr="00307126">
        <w:rPr>
          <w:rFonts w:ascii="Times New Roman" w:hAnsi="Times New Roman"/>
          <w:bCs/>
        </w:rPr>
        <w:t xml:space="preserve">,  </w:t>
      </w:r>
    </w:p>
    <w:p w14:paraId="46AAD51C" w14:textId="5DB6E6F1" w:rsidR="009F466D" w:rsidRPr="00307126" w:rsidRDefault="009F466D" w:rsidP="009F466D">
      <w:pPr>
        <w:numPr>
          <w:ilvl w:val="2"/>
          <w:numId w:val="5"/>
        </w:numPr>
        <w:spacing w:before="120" w:after="0" w:line="264" w:lineRule="auto"/>
        <w:jc w:val="both"/>
        <w:rPr>
          <w:rFonts w:ascii="Times New Roman" w:hAnsi="Times New Roman"/>
          <w:bCs/>
        </w:rPr>
      </w:pPr>
      <w:commentRangeStart w:id="287"/>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ins w:id="288" w:author="Autor">
        <w:r w:rsidR="003E7C9D">
          <w:rPr>
            <w:rFonts w:ascii="Times New Roman" w:hAnsi="Times New Roman"/>
          </w:rPr>
          <w:t xml:space="preserve"> alebo v predĺženej lehote po </w:t>
        </w:r>
        <w:commentRangeStart w:id="289"/>
        <w:r w:rsidR="003E7C9D">
          <w:rPr>
            <w:rFonts w:ascii="Times New Roman" w:hAnsi="Times New Roman"/>
          </w:rPr>
          <w:t xml:space="preserve">akceptovaní </w:t>
        </w:r>
        <w:r w:rsidR="005D69CA">
          <w:rPr>
            <w:rFonts w:ascii="Times New Roman" w:hAnsi="Times New Roman"/>
          </w:rPr>
          <w:t xml:space="preserve">alebo schválení </w:t>
        </w:r>
        <w:commentRangeEnd w:id="289"/>
        <w:r w:rsidR="005D69CA">
          <w:rPr>
            <w:rStyle w:val="Odkaznakomentr"/>
            <w:rFonts w:ascii="Times New Roman" w:eastAsia="Times New Roman" w:hAnsi="Times New Roman"/>
            <w:lang w:val="x-none" w:eastAsia="x-none"/>
          </w:rPr>
          <w:commentReference w:id="289"/>
        </w:r>
        <w:r w:rsidR="003E7C9D">
          <w:rPr>
            <w:rFonts w:ascii="Times New Roman" w:hAnsi="Times New Roman"/>
          </w:rPr>
          <w:t>zmeny týkajúcej sa predĺženia Realizácie hlavných aktivít Projektu</w:t>
        </w:r>
      </w:ins>
      <w:r w:rsidR="00D167A2" w:rsidRPr="00307126">
        <w:rPr>
          <w:rFonts w:ascii="Times New Roman" w:hAnsi="Times New Roman"/>
        </w:rPr>
        <w:t>; o podstatné porušenie Zmluvy o poskytnutí NFP nejde, ak</w:t>
      </w:r>
      <w:r w:rsidRPr="00307126">
        <w:rPr>
          <w:rFonts w:ascii="Times New Roman" w:hAnsi="Times New Roman"/>
        </w:rPr>
        <w:t xml:space="preserve"> Prijímateľ </w:t>
      </w:r>
      <w:del w:id="291" w:author="Autor">
        <w:r w:rsidRPr="00307126" w:rsidDel="00992D0B">
          <w:rPr>
            <w:rFonts w:ascii="Times New Roman" w:hAnsi="Times New Roman"/>
          </w:rPr>
          <w:delText>požiadal o</w:delText>
        </w:r>
      </w:del>
      <w:ins w:id="292" w:author="Autor">
        <w:r w:rsidR="00992D0B">
          <w:rPr>
            <w:rFonts w:ascii="Times New Roman" w:hAnsi="Times New Roman"/>
          </w:rPr>
          <w:t>oznámil</w:t>
        </w:r>
      </w:ins>
      <w:r w:rsidRPr="00307126">
        <w:rPr>
          <w:rFonts w:ascii="Times New Roman" w:hAnsi="Times New Roman"/>
        </w:rPr>
        <w:t xml:space="preserve">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w:t>
      </w:r>
      <w:del w:id="293" w:author="Autor">
        <w:r w:rsidRPr="00307126" w:rsidDel="005D69CA">
          <w:rPr>
            <w:rFonts w:ascii="Times New Roman" w:hAnsi="Times New Roman"/>
          </w:rPr>
          <w:delText xml:space="preserve">stanoveného vo Výzve </w:delText>
        </w:r>
      </w:del>
      <w:r w:rsidRPr="00307126">
        <w:rPr>
          <w:rFonts w:ascii="Times New Roman" w:hAnsi="Times New Roman"/>
        </w:rPr>
        <w:t xml:space="preserve">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w:t>
      </w:r>
      <w:del w:id="294" w:author="Autor">
        <w:r w:rsidRPr="00307126" w:rsidDel="003E7C9D">
          <w:rPr>
            <w:rFonts w:ascii="Times New Roman" w:hAnsi="Times New Roman"/>
          </w:rPr>
          <w:delText xml:space="preserve">9 </w:delText>
        </w:r>
      </w:del>
      <w:ins w:id="295" w:author="Autor">
        <w:r w:rsidR="003E7C9D">
          <w:rPr>
            <w:rFonts w:ascii="Times New Roman" w:hAnsi="Times New Roman"/>
          </w:rPr>
          <w:t>8</w:t>
        </w:r>
        <w:r w:rsidR="003E7C9D" w:rsidRPr="00307126">
          <w:rPr>
            <w:rFonts w:ascii="Times New Roman" w:hAnsi="Times New Roman"/>
          </w:rPr>
          <w:t xml:space="preserve"> </w:t>
        </w:r>
      </w:ins>
      <w:r w:rsidRPr="00307126">
        <w:rPr>
          <w:rFonts w:ascii="Times New Roman" w:hAnsi="Times New Roman"/>
        </w:rPr>
        <w:t>zmluvy; podstatné porušenie Zmluvy o poskytnutí NFP je dané vždy, ak dôjde k </w:t>
      </w:r>
      <w:del w:id="296" w:author="Autor">
        <w:r w:rsidRPr="00307126" w:rsidDel="003E7C9D">
          <w:rPr>
            <w:rFonts w:ascii="Times New Roman" w:hAnsi="Times New Roman"/>
          </w:rPr>
          <w:delText xml:space="preserve">neschváleniu </w:delText>
        </w:r>
      </w:del>
      <w:ins w:id="297" w:author="Autor">
        <w:r w:rsidR="003E7C9D">
          <w:rPr>
            <w:rFonts w:ascii="Times New Roman" w:hAnsi="Times New Roman"/>
          </w:rPr>
          <w:t>neakceptovaniu</w:t>
        </w:r>
        <w:r w:rsidR="003E7C9D" w:rsidRPr="00307126">
          <w:rPr>
            <w:rFonts w:ascii="Times New Roman" w:hAnsi="Times New Roman"/>
          </w:rPr>
          <w:t xml:space="preserve"> </w:t>
        </w:r>
        <w:r w:rsidR="005D69CA">
          <w:rPr>
            <w:rFonts w:ascii="Times New Roman" w:hAnsi="Times New Roman"/>
          </w:rPr>
          <w:t xml:space="preserve">alebo k neschváleniu </w:t>
        </w:r>
      </w:ins>
      <w:r w:rsidRPr="00307126">
        <w:rPr>
          <w:rFonts w:ascii="Times New Roman" w:hAnsi="Times New Roman"/>
        </w:rPr>
        <w:t>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w:t>
      </w:r>
      <w:del w:id="298" w:author="Autor">
        <w:r w:rsidRPr="00307126" w:rsidDel="003E7C9D">
          <w:rPr>
            <w:rFonts w:ascii="Times New Roman" w:hAnsi="Times New Roman"/>
          </w:rPr>
          <w:delText xml:space="preserve">9 </w:delText>
        </w:r>
      </w:del>
      <w:ins w:id="299" w:author="Autor">
        <w:r w:rsidR="003E7C9D">
          <w:rPr>
            <w:rFonts w:ascii="Times New Roman" w:hAnsi="Times New Roman"/>
          </w:rPr>
          <w:t>8</w:t>
        </w:r>
        <w:r w:rsidR="003E7C9D" w:rsidRPr="00307126">
          <w:rPr>
            <w:rFonts w:ascii="Times New Roman" w:hAnsi="Times New Roman"/>
          </w:rPr>
          <w:t xml:space="preserve"> </w:t>
        </w:r>
      </w:ins>
      <w:r w:rsidRPr="00307126">
        <w:rPr>
          <w:rFonts w:ascii="Times New Roman" w:hAnsi="Times New Roman"/>
        </w:rPr>
        <w:t>písm</w:t>
      </w:r>
      <w:ins w:id="300" w:author="Autor">
        <w:r w:rsidR="005D69CA">
          <w:rPr>
            <w:rFonts w:ascii="Times New Roman" w:hAnsi="Times New Roman"/>
          </w:rPr>
          <w:t>.</w:t>
        </w:r>
      </w:ins>
      <w:del w:id="301" w:author="Autor">
        <w:r w:rsidR="001D3560" w:rsidRPr="00307126" w:rsidDel="005D69CA">
          <w:rPr>
            <w:rFonts w:ascii="Times New Roman" w:hAnsi="Times New Roman"/>
          </w:rPr>
          <w:delText>ená</w:delText>
        </w:r>
      </w:del>
      <w:r w:rsidRPr="00307126">
        <w:rPr>
          <w:rFonts w:ascii="Times New Roman" w:hAnsi="Times New Roman"/>
        </w:rPr>
        <w:t xml:space="preserve"> a) a c) zmluvy, </w:t>
      </w:r>
      <w:commentRangeEnd w:id="287"/>
      <w:r w:rsidR="00A3129A">
        <w:rPr>
          <w:rStyle w:val="Odkaznakomentr"/>
          <w:rFonts w:ascii="Times New Roman" w:eastAsia="Times New Roman" w:hAnsi="Times New Roman"/>
          <w:lang w:val="x-none" w:eastAsia="x-none"/>
        </w:rPr>
        <w:commentReference w:id="287"/>
      </w:r>
    </w:p>
    <w:p w14:paraId="22BE5F14" w14:textId="3EDF359E"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w:t>
      </w:r>
      <w:r w:rsidR="009D5143">
        <w:rPr>
          <w:rFonts w:ascii="Times New Roman" w:hAnsi="Times New Roman"/>
          <w:bCs/>
        </w:rPr>
        <w:t xml:space="preserve"> a/alebo časovej </w:t>
      </w:r>
      <w:r w:rsidRPr="00307126">
        <w:rPr>
          <w:rFonts w:ascii="Times New Roman" w:hAnsi="Times New Roman"/>
          <w:bCs/>
        </w:rPr>
        <w:t xml:space="preserve">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56BA5628" w:rsidR="009F466D" w:rsidRPr="00307126" w:rsidRDefault="009F466D" w:rsidP="003F0995">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kolúzie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bez ohľadu na to, či Protimonopolný úrad rozhodol o porušení zákona č. 136/2001 Z. z. o ochrane hospodárskej súťaže</w:t>
      </w:r>
      <w:r w:rsidR="003F0995">
        <w:rPr>
          <w:rFonts w:ascii="Times New Roman" w:hAnsi="Times New Roman"/>
          <w:bCs/>
        </w:rPr>
        <w:t xml:space="preserve"> </w:t>
      </w:r>
      <w:r w:rsidR="003F0995" w:rsidRPr="003F0995">
        <w:rPr>
          <w:rFonts w:ascii="Times New Roman" w:hAnsi="Times New Roman"/>
          <w:bCs/>
        </w:rPr>
        <w:t xml:space="preserve">a o zmene a doplnení zákona Slovenskej národnej rady č. 347/1990 Zb. o organizácii ministerstiev a  ostatných </w:t>
      </w:r>
      <w:r w:rsidR="003F0995" w:rsidRPr="003F0995">
        <w:rPr>
          <w:rFonts w:ascii="Times New Roman" w:hAnsi="Times New Roman"/>
          <w:bCs/>
        </w:rPr>
        <w:lastRenderedPageBreak/>
        <w:t>ústredných orgánov štát</w:t>
      </w:r>
      <w:r w:rsidR="003F0995">
        <w:rPr>
          <w:rFonts w:ascii="Times New Roman" w:hAnsi="Times New Roman"/>
          <w:bCs/>
        </w:rPr>
        <w:t xml:space="preserve">nej správy Slovenskej republiky </w:t>
      </w:r>
      <w:r w:rsidRPr="00307126">
        <w:rPr>
          <w:rFonts w:ascii="Times New Roman" w:hAnsi="Times New Roman"/>
          <w:bCs/>
        </w:rPr>
        <w:t xml:space="preserve">v znení neskorších predpisov; k aplikácii tohto </w:t>
      </w:r>
      <w:r w:rsidR="00905446" w:rsidRPr="00307126">
        <w:rPr>
          <w:rFonts w:ascii="Times New Roman" w:hAnsi="Times New Roman"/>
          <w:bCs/>
        </w:rPr>
        <w:t>bodu ix</w:t>
      </w:r>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A0FE82F"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302"/>
      <w:r w:rsidRPr="00307126">
        <w:rPr>
          <w:rFonts w:ascii="Times New Roman" w:hAnsi="Times New Roman"/>
          <w:bCs/>
        </w:rPr>
        <w:t xml:space="preserve">od nadobudnutia účinnosti Zmluvy o poskytnutí NFP </w:t>
      </w:r>
      <w:commentRangeEnd w:id="302"/>
      <w:r w:rsidR="00117A61" w:rsidRPr="00773D77">
        <w:rPr>
          <w:rStyle w:val="Odkaznakomentr"/>
          <w:rFonts w:ascii="Times New Roman" w:hAnsi="Times New Roman"/>
          <w:sz w:val="22"/>
          <w:lang w:val="x-none"/>
        </w:rPr>
        <w:commentReference w:id="302"/>
      </w:r>
      <w:ins w:id="303" w:author="Autor">
        <w:r w:rsidR="00B92346">
          <w:rPr>
            <w:rFonts w:ascii="Times New Roman" w:hAnsi="Times New Roman"/>
            <w:bCs/>
          </w:rPr>
          <w:t xml:space="preserve">alebo v predĺženej lehote po akceptovaní menej významnej zmeny podľa článku 6 ods. 6.2 písm. d) bod (vi) zmluvy </w:t>
        </w:r>
      </w:ins>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77777777"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15 dní odo dňa doručenia oznámenia o schválení ex-ante kontroly 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304"/>
      <w:r w:rsidRPr="00307126">
        <w:rPr>
          <w:rFonts w:ascii="Times New Roman" w:hAnsi="Times New Roman"/>
          <w:bCs/>
        </w:rPr>
        <w:t xml:space="preserve">vyhlásenie konkurzu na majetok Prijímateľa alebo zastavenie konkurzného konania/konkurzu pre nedostatok majetku, vstup Prijímateľa do likvidácie; </w:t>
      </w:r>
      <w:commentRangeEnd w:id="304"/>
      <w:r w:rsidR="003D3D57" w:rsidRPr="00773D77">
        <w:rPr>
          <w:rStyle w:val="Odkaznakomentr"/>
          <w:rFonts w:ascii="Times New Roman" w:hAnsi="Times New Roman"/>
          <w:sz w:val="22"/>
          <w:lang w:val="x-none"/>
        </w:rPr>
        <w:commentReference w:id="304"/>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4588232F"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e</w:t>
      </w:r>
      <w:r w:rsidR="0065482C">
        <w:rPr>
          <w:rFonts w:ascii="Times New Roman" w:hAnsi="Times New Roman"/>
          <w:bCs/>
        </w:rPr>
        <w:t>no</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predfinancovaní,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predfinancovaní, </w:t>
      </w:r>
    </w:p>
    <w:p w14:paraId="124BE421" w14:textId="5813D962"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w:t>
      </w:r>
      <w:ins w:id="305" w:author="Autor">
        <w:r w:rsidR="00396AAC">
          <w:rPr>
            <w:sz w:val="22"/>
            <w:szCs w:val="22"/>
          </w:rPr>
          <w:t xml:space="preserve">o poskytnutí NFP </w:t>
        </w:r>
      </w:ins>
      <w:r w:rsidRPr="00307126">
        <w:rPr>
          <w:sz w:val="22"/>
          <w:szCs w:val="22"/>
        </w:rPr>
        <w:t>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r w:rsidRPr="00307126">
        <w:rPr>
          <w:sz w:val="22"/>
          <w:szCs w:val="22"/>
        </w:rPr>
        <w:t xml:space="preserve">; suma </w:t>
      </w:r>
      <w:r w:rsidR="005D2904" w:rsidRPr="00307126">
        <w:rPr>
          <w:sz w:val="22"/>
          <w:szCs w:val="22"/>
        </w:rPr>
        <w:lastRenderedPageBreak/>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0C875E98"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w:t>
      </w:r>
      <w:del w:id="306" w:author="Autor">
        <w:r w:rsidRPr="00307126" w:rsidDel="00396AAC">
          <w:rPr>
            <w:sz w:val="22"/>
            <w:szCs w:val="22"/>
          </w:rPr>
          <w:delText xml:space="preserve">cudzinca </w:delText>
        </w:r>
      </w:del>
      <w:r w:rsidRPr="00307126">
        <w:rPr>
          <w:sz w:val="22"/>
          <w:szCs w:val="22"/>
        </w:rPr>
        <w:t xml:space="preserve">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2FFFCBC9"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 xml:space="preserve">vrátiť NFP alebo jeho časť v iných prípadoch, ak to ustanovuje Zmluva o poskytnutí NFP alebo ak došlo k zániku Zmluvy o poskytnutí NFP v zmysle článku 9 VZP z dôvodu mimoriadneho ukončenia </w:t>
      </w:r>
      <w:ins w:id="307" w:author="Autor">
        <w:r w:rsidR="00396AAC">
          <w:rPr>
            <w:sz w:val="22"/>
            <w:szCs w:val="22"/>
          </w:rPr>
          <w:t>Zmluvy o poskytnutí NFP</w:t>
        </w:r>
        <w:del w:id="308" w:author="user" w:date="2020-10-24T02:00:00Z">
          <w:r w:rsidR="00396AAC" w:rsidDel="00C62B60">
            <w:rPr>
              <w:sz w:val="22"/>
              <w:szCs w:val="22"/>
            </w:rPr>
            <w:delText xml:space="preserve"> </w:delText>
          </w:r>
        </w:del>
      </w:ins>
      <w:del w:id="309" w:author="Autor">
        <w:r w:rsidRPr="00307126" w:rsidDel="00396AAC">
          <w:rPr>
            <w:sz w:val="22"/>
            <w:szCs w:val="22"/>
          </w:rPr>
          <w:delText>zmluvy</w:delText>
        </w:r>
      </w:del>
      <w:r w:rsidRPr="00307126">
        <w:rPr>
          <w:sz w:val="22"/>
          <w:szCs w:val="22"/>
        </w:rPr>
        <w:t>;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14:paraId="7AA3108B"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na základe úročenia poskytnutého NFP (ďalej len „</w:t>
      </w:r>
      <w:commentRangeStart w:id="310"/>
      <w:r w:rsidRPr="00307126">
        <w:rPr>
          <w:sz w:val="22"/>
          <w:szCs w:val="22"/>
        </w:rPr>
        <w:t>výnos</w:t>
      </w:r>
      <w:commentRangeEnd w:id="310"/>
      <w:r w:rsidR="00E12B61">
        <w:rPr>
          <w:rStyle w:val="Odkaznakomentr"/>
          <w:rFonts w:eastAsia="Times New Roman"/>
          <w:lang w:val="x-none" w:eastAsia="x-none"/>
        </w:rPr>
        <w:commentReference w:id="310"/>
      </w:r>
      <w:r w:rsidRPr="00307126">
        <w:rPr>
          <w:sz w:val="22"/>
          <w:szCs w:val="22"/>
        </w:rPr>
        <w:t xml:space="preserve">“); uvedené platí len v prípade poskytnutia NFP systémom zálohovej platby </w:t>
      </w:r>
      <w:r w:rsidR="00E730AB" w:rsidRPr="00307126">
        <w:rPr>
          <w:sz w:val="22"/>
          <w:szCs w:val="22"/>
        </w:rPr>
        <w:t>a/</w:t>
      </w:r>
      <w:r w:rsidRPr="00307126">
        <w:rPr>
          <w:sz w:val="22"/>
          <w:szCs w:val="22"/>
        </w:rPr>
        <w:t xml:space="preserve">alebo predfinancovania;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311"/>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311"/>
      <w:r w:rsidRPr="00307126">
        <w:rPr>
          <w:rStyle w:val="Odkaznakomentr"/>
          <w:sz w:val="22"/>
          <w:szCs w:val="22"/>
        </w:rPr>
        <w:commentReference w:id="311"/>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0AA277A0" w14:textId="05EFAB06"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r w:rsidR="00067253">
        <w:rPr>
          <w:rFonts w:ascii="Times New Roman" w:hAnsi="Times New Roman"/>
          <w:lang w:eastAsia="sk-SK"/>
        </w:rPr>
        <w:t>i</w:t>
      </w:r>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r w:rsidR="00067253">
        <w:rPr>
          <w:rFonts w:ascii="Times New Roman" w:hAnsi="Times New Roman"/>
          <w:lang w:eastAsia="sk-SK"/>
        </w:rPr>
        <w:t>h</w:t>
      </w:r>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6B0330" w:rsidRPr="00307126">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w:t>
      </w:r>
      <w:r w:rsidRPr="00307126">
        <w:rPr>
          <w:rFonts w:ascii="Times New Roman" w:hAnsi="Times New Roman"/>
          <w:lang w:eastAsia="sk-SK"/>
        </w:rPr>
        <w:lastRenderedPageBreak/>
        <w:t xml:space="preserve">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w:t>
      </w:r>
      <w:ins w:id="312" w:author="Autor">
        <w:r w:rsidR="00396AAC">
          <w:rPr>
            <w:rFonts w:ascii="Times New Roman" w:hAnsi="Times New Roman"/>
          </w:rPr>
          <w:t>P</w:t>
        </w:r>
      </w:ins>
      <w:del w:id="313" w:author="Autor">
        <w:r w:rsidR="006B0330" w:rsidRPr="00307126" w:rsidDel="00396AAC">
          <w:rPr>
            <w:rFonts w:ascii="Times New Roman" w:hAnsi="Times New Roman"/>
          </w:rPr>
          <w:delText>p</w:delText>
        </w:r>
      </w:del>
      <w:r w:rsidR="006B0330" w:rsidRPr="00307126">
        <w:rPr>
          <w:rFonts w:ascii="Times New Roman" w:hAnsi="Times New Roman"/>
        </w:rPr>
        <w:t>rijímateľ uvedie variabilný symbol, ktorý je automaticky generovaný systémom ITMS2014+ a je dostupný vo verejnej časti I</w:t>
      </w:r>
      <w:del w:id="314" w:author="Autor">
        <w:r w:rsidR="006B0330" w:rsidRPr="00307126" w:rsidDel="00396AAC">
          <w:rPr>
            <w:rFonts w:ascii="Times New Roman" w:hAnsi="Times New Roman"/>
          </w:rPr>
          <w:delText>M</w:delText>
        </w:r>
      </w:del>
      <w:r w:rsidR="006B0330" w:rsidRPr="00307126">
        <w:rPr>
          <w:rFonts w:ascii="Times New Roman" w:hAnsi="Times New Roman"/>
        </w:rPr>
        <w:t>T</w:t>
      </w:r>
      <w:ins w:id="315" w:author="Autor">
        <w:r w:rsidR="00396AAC">
          <w:rPr>
            <w:rFonts w:ascii="Times New Roman" w:hAnsi="Times New Roman"/>
          </w:rPr>
          <w:t>M</w:t>
        </w:r>
      </w:ins>
      <w:r w:rsidR="006B0330" w:rsidRPr="00307126">
        <w:rPr>
          <w:rFonts w:ascii="Times New Roman" w:hAnsi="Times New Roman"/>
        </w:rPr>
        <w:t xml:space="preserve">S2014+. </w:t>
      </w:r>
      <w:r w:rsidRPr="00307126">
        <w:rPr>
          <w:rFonts w:ascii="Times New Roman" w:hAnsi="Times New Roman"/>
          <w:lang w:eastAsia="sk-SK"/>
        </w:rPr>
        <w:t xml:space="preserve">Ak Prijímateľ vráti čistý príjem alebo odvedie výnos Riadne a Včas v súlade s týmto odsekom, ustanovenia odsekov </w:t>
      </w:r>
      <w:del w:id="316" w:author="Autor">
        <w:r w:rsidRPr="00307126" w:rsidDel="00177E29">
          <w:rPr>
            <w:rFonts w:ascii="Times New Roman" w:hAnsi="Times New Roman"/>
            <w:lang w:eastAsia="sk-SK"/>
          </w:rPr>
          <w:delText>4</w:delText>
        </w:r>
      </w:del>
      <w:ins w:id="317" w:author="Autor">
        <w:r w:rsidR="00177E29">
          <w:rPr>
            <w:rFonts w:ascii="Times New Roman" w:hAnsi="Times New Roman"/>
            <w:lang w:eastAsia="sk-SK"/>
          </w:rPr>
          <w:t>3</w:t>
        </w:r>
      </w:ins>
      <w:r w:rsidRPr="00307126">
        <w:rPr>
          <w:rFonts w:ascii="Times New Roman" w:hAnsi="Times New Roman"/>
          <w:lang w:eastAsia="sk-SK"/>
        </w:rPr>
        <w:t xml:space="preserve"> až </w:t>
      </w:r>
      <w:del w:id="318" w:author="Autor">
        <w:r w:rsidRPr="00307126" w:rsidDel="00177E29">
          <w:rPr>
            <w:rFonts w:ascii="Times New Roman" w:hAnsi="Times New Roman"/>
            <w:lang w:eastAsia="sk-SK"/>
          </w:rPr>
          <w:delText>10</w:delText>
        </w:r>
      </w:del>
      <w:ins w:id="319" w:author="Autor">
        <w:r w:rsidR="00177E29">
          <w:rPr>
            <w:rFonts w:ascii="Times New Roman" w:hAnsi="Times New Roman"/>
            <w:lang w:eastAsia="sk-SK"/>
          </w:rPr>
          <w:t>9</w:t>
        </w:r>
      </w:ins>
      <w:r w:rsidRPr="00307126">
        <w:rPr>
          <w:rFonts w:ascii="Times New Roman" w:hAnsi="Times New Roman"/>
          <w:lang w:eastAsia="sk-SK"/>
        </w:rPr>
        <w:t xml:space="preserve"> 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písm. a) až </w:t>
      </w:r>
      <w:r w:rsidR="00067253">
        <w:rPr>
          <w:rFonts w:ascii="Times New Roman" w:hAnsi="Times New Roman"/>
          <w:lang w:eastAsia="sk-SK"/>
        </w:rPr>
        <w:t>g</w:t>
      </w:r>
      <w:r w:rsidRPr="00307126">
        <w:rPr>
          <w:rFonts w:ascii="Times New Roman" w:hAnsi="Times New Roman"/>
          <w:lang w:eastAsia="sk-SK"/>
        </w:rPr>
        <w:t>)</w:t>
      </w:r>
      <w:r w:rsidR="00E730AB" w:rsidRPr="00307126">
        <w:rPr>
          <w:rFonts w:ascii="Times New Roman" w:hAnsi="Times New Roman"/>
          <w:lang w:eastAsia="sk-SK"/>
        </w:rPr>
        <w:t xml:space="preserve"> a písm. </w:t>
      </w:r>
      <w:r w:rsidR="00067253">
        <w:rPr>
          <w:rFonts w:ascii="Times New Roman" w:hAnsi="Times New Roman"/>
          <w:lang w:eastAsia="sk-SK"/>
        </w:rPr>
        <w:t>j</w:t>
      </w:r>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E730AB" w:rsidRPr="00307126">
        <w:rPr>
          <w:rFonts w:ascii="Times New Roman" w:hAnsi="Times New Roman"/>
          <w:lang w:eastAsia="sk-SK"/>
        </w:rPr>
        <w:t>9</w:t>
      </w:r>
      <w:r w:rsidRPr="00307126">
        <w:rPr>
          <w:rFonts w:ascii="Times New Roman" w:hAnsi="Times New Roman"/>
          <w:lang w:eastAsia="sk-SK"/>
        </w:rPr>
        <w:t xml:space="preserve"> tohto článku VZP vzťahujú rovnako.  </w:t>
      </w:r>
    </w:p>
    <w:p w14:paraId="15D3D8DE" w14:textId="25EFAA42"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ŽoV, ktorú zašle Prijímateľovi aj elektronicky prostredníctvom ITMS2014+. </w:t>
      </w:r>
      <w:r w:rsidR="00867309" w:rsidRPr="00307126">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ŽoV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Poskytovateľ v ŽoV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79DF0979"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 xml:space="preserve">Prijímateľ sa zaväzuje vrátiť NFP alebo jeho časť uvedený v ŽoV do 60 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w:t>
      </w:r>
      <w:del w:id="320" w:author="Autor">
        <w:r w:rsidRPr="00307126" w:rsidDel="00396AAC">
          <w:rPr>
            <w:rFonts w:ascii="Times New Roman" w:hAnsi="Times New Roman"/>
          </w:rPr>
          <w:delText xml:space="preserve">je </w:delText>
        </w:r>
      </w:del>
      <w:r w:rsidRPr="00307126">
        <w:rPr>
          <w:rFonts w:ascii="Times New Roman" w:hAnsi="Times New Roman"/>
        </w:rPr>
        <w:t>povinný vrátiť najneskôr spolu s predložením Doplňujúcich údajov k preukázaniu dodania predmetu plnenia</w:t>
      </w:r>
      <w:r w:rsidR="006E5EC1" w:rsidRPr="00307126">
        <w:rPr>
          <w:rFonts w:ascii="Times New Roman" w:hAnsi="Times New Roman"/>
        </w:rPr>
        <w:t>.</w:t>
      </w:r>
      <w:r w:rsidR="008037C1" w:rsidRPr="00773D77">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10F70CB2"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w:t>
      </w:r>
      <w:del w:id="321" w:author="Autor">
        <w:r w:rsidR="0018090D" w:rsidRPr="00307126" w:rsidDel="00396AAC">
          <w:rPr>
            <w:rFonts w:ascii="Times New Roman" w:hAnsi="Times New Roman"/>
          </w:rPr>
          <w:delText>o</w:delText>
        </w:r>
      </w:del>
      <w:r w:rsidR="0018090D" w:rsidRPr="00307126">
        <w:rPr>
          <w:rFonts w:ascii="Times New Roman" w:hAnsi="Times New Roman"/>
        </w:rPr>
        <w:t xml:space="preserve"> NFP poskytnut</w:t>
      </w:r>
      <w:ins w:id="322" w:author="Autor">
        <w:r w:rsidR="00396AAC">
          <w:rPr>
            <w:rFonts w:ascii="Times New Roman" w:hAnsi="Times New Roman"/>
          </w:rPr>
          <w:t>ý</w:t>
        </w:r>
      </w:ins>
      <w:del w:id="323" w:author="Autor">
        <w:r w:rsidR="0018090D" w:rsidRPr="00307126" w:rsidDel="00396AAC">
          <w:rPr>
            <w:rFonts w:ascii="Times New Roman" w:hAnsi="Times New Roman"/>
          </w:rPr>
          <w:delText>é</w:delText>
        </w:r>
      </w:del>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70AEB83E"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známi porušenie pravidiel a podmienok uvedených v Zmluve o poskytnutí NFP, za ktorých bol</w:t>
      </w:r>
      <w:del w:id="324" w:author="Autor">
        <w:r w:rsidR="0018090D" w:rsidRPr="00307126" w:rsidDel="00396AAC">
          <w:rPr>
            <w:rFonts w:ascii="Times New Roman" w:hAnsi="Times New Roman"/>
          </w:rPr>
          <w:delText>o</w:delText>
        </w:r>
      </w:del>
      <w:r w:rsidR="0018090D" w:rsidRPr="00307126">
        <w:rPr>
          <w:rFonts w:ascii="Times New Roman" w:hAnsi="Times New Roman"/>
        </w:rPr>
        <w:t xml:space="preserve"> NFP poskytnut</w:t>
      </w:r>
      <w:ins w:id="325" w:author="Autor">
        <w:r w:rsidR="00396AAC">
          <w:rPr>
            <w:rFonts w:ascii="Times New Roman" w:hAnsi="Times New Roman"/>
          </w:rPr>
          <w:t>ý</w:t>
        </w:r>
      </w:ins>
      <w:del w:id="326" w:author="Autor">
        <w:r w:rsidR="0018090D" w:rsidRPr="00307126" w:rsidDel="00396AAC">
          <w:rPr>
            <w:rFonts w:ascii="Times New Roman" w:hAnsi="Times New Roman"/>
          </w:rPr>
          <w:delText>é</w:delText>
        </w:r>
      </w:del>
      <w:r w:rsidR="0018090D" w:rsidRPr="00307126">
        <w:rPr>
          <w:rFonts w:ascii="Times New Roman" w:hAnsi="Times New Roman"/>
        </w:rPr>
        <w:t xml:space="preserve">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05D1E5D7"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r w:rsidR="00B05042">
        <w:rPr>
          <w:rFonts w:ascii="Times New Roman" w:hAnsi="Times New Roman"/>
          <w:lang w:eastAsia="sk-SK"/>
        </w:rPr>
        <w:t>Civilný sporový poriadok</w:t>
      </w:r>
      <w:r w:rsidRPr="00307126">
        <w:rPr>
          <w:rFonts w:ascii="Times New Roman" w:hAnsi="Times New Roman"/>
          <w:lang w:eastAsia="sk-SK"/>
        </w:rPr>
        <w:t>)</w:t>
      </w:r>
      <w:r w:rsidR="0018090D" w:rsidRPr="00307126">
        <w:rPr>
          <w:rFonts w:ascii="Times New Roman" w:hAnsi="Times New Roman"/>
          <w:lang w:eastAsia="sk-SK"/>
        </w:rPr>
        <w:t xml:space="preserve"> a uplatní pohľadávku na vrátenie časti NFP uvedenej v ŽoV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29070943" w:rsidR="00F74CDC" w:rsidRPr="00307126" w:rsidRDefault="00F74CDC" w:rsidP="006E5EC1">
      <w:pPr>
        <w:numPr>
          <w:ilvl w:val="0"/>
          <w:numId w:val="9"/>
        </w:numPr>
        <w:spacing w:before="240" w:line="264" w:lineRule="auto"/>
        <w:jc w:val="both"/>
        <w:rPr>
          <w:rFonts w:ascii="Times New Roman" w:hAnsi="Times New Roman"/>
        </w:rPr>
      </w:pPr>
      <w:r w:rsidRPr="00307126">
        <w:rPr>
          <w:rFonts w:ascii="Times New Roman" w:hAnsi="Times New Roman"/>
        </w:rPr>
        <w:lastRenderedPageBreak/>
        <w:t xml:space="preserve">Vrátenie NFP alebo jeho časti formou platby na účet je </w:t>
      </w:r>
      <w:r w:rsidR="000067AA" w:rsidRPr="00307126">
        <w:rPr>
          <w:rFonts w:ascii="Times New Roman" w:hAnsi="Times New Roman"/>
        </w:rPr>
        <w:t>P</w:t>
      </w:r>
      <w:r w:rsidRPr="00307126">
        <w:rPr>
          <w:rFonts w:ascii="Times New Roman" w:hAnsi="Times New Roman"/>
        </w:rPr>
        <w:t xml:space="preserve">rijímateľ povinný realizovať prostredníctvom príkazu na </w:t>
      </w:r>
      <w:r w:rsidR="007E42F6" w:rsidRPr="00307126">
        <w:rPr>
          <w:rFonts w:ascii="Times New Roman" w:hAnsi="Times New Roman"/>
        </w:rPr>
        <w:t xml:space="preserve">SEPA </w:t>
      </w:r>
      <w:r w:rsidRPr="00307126">
        <w:rPr>
          <w:rFonts w:ascii="Times New Roman" w:hAnsi="Times New Roman"/>
        </w:rPr>
        <w:t xml:space="preserve">inkaso v rámci ITMS2014+ s uvedením jedinečného, ITMS2014+ automaticky </w:t>
      </w:r>
      <w:r w:rsidRPr="00307126">
        <w:rPr>
          <w:rFonts w:ascii="Times New Roman" w:hAnsi="Times New Roman"/>
          <w:lang w:eastAsia="sk-SK"/>
        </w:rPr>
        <w:t>generovaného</w:t>
      </w:r>
      <w:r w:rsidRPr="00307126">
        <w:rPr>
          <w:rFonts w:ascii="Times New Roman" w:hAnsi="Times New Roman"/>
        </w:rPr>
        <w:t xml:space="preserve"> variabilného symbolu</w:t>
      </w:r>
      <w:r w:rsidR="006E5EC1" w:rsidRPr="00307126">
        <w:rPr>
          <w:rFonts w:ascii="Times New Roman" w:hAnsi="Times New Roman"/>
        </w:rPr>
        <w:t>; to neplatí pre Prijímateľa, ktorý je štátnou rozpočtovou organizáciou</w:t>
      </w:r>
      <w:r w:rsidRPr="00307126">
        <w:rPr>
          <w:rFonts w:ascii="Times New Roman" w:hAnsi="Times New Roman"/>
        </w:rPr>
        <w:t xml:space="preserve">. </w:t>
      </w:r>
    </w:p>
    <w:p w14:paraId="7632A008" w14:textId="74459F76" w:rsidR="00F74CDC" w:rsidRPr="00307126" w:rsidRDefault="002B7D4C" w:rsidP="002B7D4C">
      <w:pPr>
        <w:numPr>
          <w:ilvl w:val="0"/>
          <w:numId w:val="9"/>
        </w:numPr>
        <w:spacing w:before="240" w:line="264" w:lineRule="auto"/>
        <w:jc w:val="both"/>
        <w:rPr>
          <w:rFonts w:ascii="Times New Roman" w:hAnsi="Times New Roman"/>
        </w:rPr>
      </w:pPr>
      <w:r w:rsidRPr="00307126">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307126">
        <w:rPr>
          <w:rFonts w:ascii="Times New Roman" w:hAnsi="Times New Roman"/>
        </w:rPr>
        <w:t xml:space="preserve"> </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16C840A6" w14:textId="2FEBBFCD"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rPr>
        <w:t>Pre zabezpečenie využitia príkazu na</w:t>
      </w:r>
      <w:r w:rsidR="007E42F6" w:rsidRPr="00307126">
        <w:rPr>
          <w:rFonts w:ascii="Times New Roman" w:hAnsi="Times New Roman"/>
        </w:rPr>
        <w:t xml:space="preserve"> SEPA</w:t>
      </w:r>
      <w:r w:rsidRPr="00307126">
        <w:rPr>
          <w:rFonts w:ascii="Times New Roman" w:hAnsi="Times New Roman"/>
        </w:rPr>
        <w:t xml:space="preserve"> inkaso ako spôsobu vrátenia NFP alebo jeho časti sa Prijímateľ </w:t>
      </w:r>
      <w:r w:rsidR="00645B23" w:rsidRPr="00307126">
        <w:rPr>
          <w:rFonts w:ascii="Times New Roman" w:hAnsi="Times New Roman"/>
        </w:rPr>
        <w:t>najneskôr pred zadaním prvého príkazu na SEPA inkaso prostredníctvom ITMS2014+ v zmysle ods</w:t>
      </w:r>
      <w:r w:rsidR="00CE5784" w:rsidRPr="00307126">
        <w:rPr>
          <w:rFonts w:ascii="Times New Roman" w:hAnsi="Times New Roman"/>
        </w:rPr>
        <w:t>eku</w:t>
      </w:r>
      <w:r w:rsidR="00645B23" w:rsidRPr="00307126">
        <w:rPr>
          <w:rFonts w:ascii="Times New Roman" w:hAnsi="Times New Roman"/>
        </w:rPr>
        <w:t xml:space="preserve"> 6 tohto článku VZP </w:t>
      </w:r>
      <w:r w:rsidRPr="00307126">
        <w:rPr>
          <w:rFonts w:ascii="Times New Roman" w:hAnsi="Times New Roman"/>
        </w:rPr>
        <w:t xml:space="preserve">zaväzuje zabezpečiť nasledovné: </w:t>
      </w:r>
    </w:p>
    <w:p w14:paraId="1B64DC1A" w14:textId="6B926F90"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udel</w:t>
      </w:r>
      <w:r w:rsidR="00A52E02" w:rsidRPr="00307126">
        <w:rPr>
          <w:rFonts w:ascii="Times New Roman" w:hAnsi="Times New Roman"/>
        </w:rPr>
        <w:t>í</w:t>
      </w:r>
      <w:r w:rsidRPr="00307126">
        <w:rPr>
          <w:rFonts w:ascii="Times New Roman" w:hAnsi="Times New Roman"/>
        </w:rPr>
        <w:t xml:space="preserve"> súhlas na úhradu pohľadávok prostredníctvom príkazu na </w:t>
      </w:r>
      <w:r w:rsidR="007E42F6" w:rsidRPr="00307126">
        <w:rPr>
          <w:rFonts w:ascii="Times New Roman" w:hAnsi="Times New Roman"/>
        </w:rPr>
        <w:t xml:space="preserve">SEPA </w:t>
      </w:r>
      <w:r w:rsidRPr="00307126">
        <w:rPr>
          <w:rFonts w:ascii="Times New Roman" w:hAnsi="Times New Roman"/>
        </w:rPr>
        <w:t>inkaso tým, že podpí</w:t>
      </w:r>
      <w:r w:rsidR="00A52E02" w:rsidRPr="00307126">
        <w:rPr>
          <w:rFonts w:ascii="Times New Roman" w:hAnsi="Times New Roman"/>
        </w:rPr>
        <w:t>še</w:t>
      </w:r>
      <w:r w:rsidRPr="00307126">
        <w:rPr>
          <w:rFonts w:ascii="Times New Roman" w:hAnsi="Times New Roman"/>
        </w:rPr>
        <w:t xml:space="preserve"> Mandát na inkaso;</w:t>
      </w:r>
      <w:r w:rsidR="00A52E02" w:rsidRPr="00307126">
        <w:rPr>
          <w:rFonts w:ascii="Times New Roman" w:hAnsi="Times New Roman"/>
        </w:rPr>
        <w:t xml:space="preserve"> </w:t>
      </w:r>
      <w:r w:rsidR="000E58B5" w:rsidRPr="00307126">
        <w:rPr>
          <w:rFonts w:ascii="Times New Roman" w:hAnsi="Times New Roman"/>
        </w:rPr>
        <w:t xml:space="preserve">ak je v súlade s § 42 </w:t>
      </w:r>
      <w:r w:rsidR="007E42F6" w:rsidRPr="00307126">
        <w:rPr>
          <w:rFonts w:ascii="Times New Roman" w:hAnsi="Times New Roman"/>
        </w:rPr>
        <w:t xml:space="preserve">zákona o príspevku z EŠIF </w:t>
      </w:r>
      <w:r w:rsidR="000E58B5" w:rsidRPr="00307126">
        <w:rPr>
          <w:rFonts w:ascii="Times New Roman" w:hAnsi="Times New Roman"/>
        </w:rPr>
        <w:t xml:space="preserve">potrebné vrátiť NFP alebo jeho časť aj na účet certifikačného orgánu, Prijímateľ podpíše Mandát na inkaso aj v prospech certifikačného orgánu; </w:t>
      </w:r>
      <w:r w:rsidR="00A52E02" w:rsidRPr="00307126">
        <w:rPr>
          <w:rFonts w:ascii="Times New Roman" w:hAnsi="Times New Roman"/>
        </w:rPr>
        <w:t>vzor Mandátu na inkaso dodá Prijímateľovi Poskytovateľ;</w:t>
      </w:r>
    </w:p>
    <w:p w14:paraId="075C82FA" w14:textId="4CEBA9CF"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w:t>
      </w:r>
      <w:r w:rsidR="001D2B22" w:rsidRPr="00307126">
        <w:rPr>
          <w:rFonts w:ascii="Times New Roman" w:hAnsi="Times New Roman"/>
        </w:rPr>
        <w:t xml:space="preserve">na základe podpísaného Mandátu na inkaso </w:t>
      </w:r>
      <w:r w:rsidR="007E42F6" w:rsidRPr="00307126">
        <w:rPr>
          <w:rFonts w:ascii="Times New Roman" w:hAnsi="Times New Roman"/>
        </w:rPr>
        <w:t>zadá</w:t>
      </w:r>
      <w:r w:rsidR="008A1116" w:rsidRPr="00307126">
        <w:rPr>
          <w:rFonts w:ascii="Times New Roman" w:hAnsi="Times New Roman"/>
        </w:rPr>
        <w:t xml:space="preserve"> súhlas s inkasom </w:t>
      </w:r>
      <w:r w:rsidR="00AA6684" w:rsidRPr="00307126">
        <w:rPr>
          <w:rFonts w:ascii="Times New Roman" w:hAnsi="Times New Roman"/>
        </w:rPr>
        <w:t>v</w:t>
      </w:r>
      <w:r w:rsidRPr="00307126">
        <w:rPr>
          <w:rFonts w:ascii="Times New Roman" w:hAnsi="Times New Roman"/>
        </w:rPr>
        <w:t xml:space="preserve"> bank</w:t>
      </w:r>
      <w:r w:rsidR="00AA6684" w:rsidRPr="00307126">
        <w:rPr>
          <w:rFonts w:ascii="Times New Roman" w:hAnsi="Times New Roman"/>
        </w:rPr>
        <w:t>e</w:t>
      </w:r>
      <w:r w:rsidRPr="00307126">
        <w:rPr>
          <w:rFonts w:ascii="Times New Roman" w:hAnsi="Times New Roman"/>
        </w:rPr>
        <w:t>, v ktorej má zriadený účet</w:t>
      </w:r>
      <w:r w:rsidR="007E42F6" w:rsidRPr="00307126">
        <w:rPr>
          <w:rFonts w:ascii="Times New Roman" w:hAnsi="Times New Roman"/>
        </w:rPr>
        <w:t>,</w:t>
      </w:r>
      <w:r w:rsidRPr="00307126">
        <w:rPr>
          <w:rFonts w:ascii="Times New Roman" w:hAnsi="Times New Roman"/>
        </w:rPr>
        <w:t xml:space="preserve"> z ktorého chce realizovať vrátenie NFP alebo jeho časti.</w:t>
      </w:r>
    </w:p>
    <w:p w14:paraId="031966C6" w14:textId="52F4E898"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307126">
        <w:rPr>
          <w:rFonts w:ascii="Times New Roman" w:hAnsi="Times New Roman"/>
        </w:rPr>
        <w:t xml:space="preserve">SEPA </w:t>
      </w:r>
      <w:r w:rsidRPr="00307126">
        <w:rPr>
          <w:rFonts w:ascii="Times New Roman" w:hAnsi="Times New Roman"/>
        </w:rPr>
        <w:t xml:space="preserve">inkaso zadaného Prijímateľom v ITMS2014+ a slúži na zjednodušenie vysporiadania finančných vzťahov. </w:t>
      </w:r>
    </w:p>
    <w:p w14:paraId="00886505" w14:textId="261F8C19" w:rsidR="00A91910" w:rsidRPr="00307126" w:rsidRDefault="00A91910" w:rsidP="00901075">
      <w:pPr>
        <w:numPr>
          <w:ilvl w:val="0"/>
          <w:numId w:val="9"/>
        </w:numPr>
        <w:spacing w:before="240" w:line="264" w:lineRule="auto"/>
        <w:jc w:val="both"/>
        <w:rPr>
          <w:rFonts w:ascii="Times New Roman" w:hAnsi="Times New Roman"/>
          <w:lang w:eastAsia="sk-SK"/>
        </w:rPr>
      </w:pPr>
      <w:commentRangeStart w:id="327"/>
      <w:commentRangeStart w:id="328"/>
      <w:r w:rsidRPr="00307126">
        <w:rPr>
          <w:rFonts w:ascii="Times New Roman" w:hAnsi="Times New Roman"/>
          <w:lang w:eastAsia="sk-SK"/>
        </w:rPr>
        <w:t>Pohľadávku</w:t>
      </w:r>
      <w:commentRangeEnd w:id="327"/>
      <w:commentRangeEnd w:id="328"/>
      <w:r w:rsidR="001A6D0E" w:rsidRPr="00BC233D">
        <w:rPr>
          <w:rStyle w:val="Odkaznakomentr"/>
          <w:rFonts w:ascii="Times New Roman" w:eastAsia="Times New Roman" w:hAnsi="Times New Roman"/>
          <w:sz w:val="22"/>
          <w:szCs w:val="22"/>
          <w:lang w:val="x-none" w:eastAsia="x-none"/>
        </w:rPr>
        <w:commentReference w:id="327"/>
      </w:r>
      <w:r w:rsidR="001A6D0E" w:rsidRPr="00307126">
        <w:rPr>
          <w:rStyle w:val="Odkaznakomentr"/>
          <w:rFonts w:ascii="Times New Roman" w:eastAsia="Times New Roman" w:hAnsi="Times New Roman"/>
          <w:sz w:val="22"/>
          <w:szCs w:val="22"/>
          <w:lang w:val="x-none" w:eastAsia="x-none"/>
        </w:rPr>
        <w:commentReference w:id="328"/>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w:t>
      </w:r>
      <w:ins w:id="329" w:author="Autor">
        <w:r w:rsidR="0003287A">
          <w:rPr>
            <w:rFonts w:ascii="Times New Roman" w:hAnsi="Times New Roman"/>
            <w:lang w:eastAsia="sk-SK"/>
          </w:rPr>
          <w:t>i</w:t>
        </w:r>
      </w:ins>
      <w:r w:rsidRPr="00307126">
        <w:rPr>
          <w:rFonts w:ascii="Times New Roman" w:hAnsi="Times New Roman"/>
          <w:lang w:eastAsia="sk-SK"/>
        </w:rPr>
        <w:t xml:space="preserve">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del w:id="330" w:author="Autor">
        <w:r w:rsidR="00302050" w:rsidRPr="00307126" w:rsidDel="00177E29">
          <w:rPr>
            <w:rFonts w:ascii="Times New Roman" w:hAnsi="Times New Roman"/>
          </w:rPr>
          <w:delText>2</w:delText>
        </w:r>
      </w:del>
      <w:ins w:id="331" w:author="Autor">
        <w:r w:rsidR="00177E29">
          <w:rPr>
            <w:rFonts w:ascii="Times New Roman" w:hAnsi="Times New Roman"/>
          </w:rPr>
          <w:t>3</w:t>
        </w:r>
      </w:ins>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ŽoV,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del w:id="332" w:author="Autor">
        <w:r w:rsidR="00302050" w:rsidRPr="00307126" w:rsidDel="00177E29">
          <w:rPr>
            <w:rFonts w:ascii="Times New Roman" w:hAnsi="Times New Roman"/>
          </w:rPr>
          <w:delText>2</w:delText>
        </w:r>
      </w:del>
      <w:ins w:id="333" w:author="Autor">
        <w:r w:rsidR="00177E29">
          <w:rPr>
            <w:rFonts w:ascii="Times New Roman" w:hAnsi="Times New Roman"/>
          </w:rPr>
          <w:t>3</w:t>
        </w:r>
      </w:ins>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vysporiadať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r w:rsidRPr="00307126">
        <w:rPr>
          <w:rFonts w:ascii="Times New Roman" w:hAnsi="Times New Roman"/>
          <w:lang w:eastAsia="sk-SK"/>
        </w:rPr>
        <w:t>ŽoV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lastRenderedPageBreak/>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6164EF85"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nevysporiadané. </w:t>
      </w:r>
    </w:p>
    <w:p w14:paraId="77B968D7" w14:textId="12BA9612" w:rsidR="00A91910" w:rsidRDefault="00A91910" w:rsidP="00901075">
      <w:pPr>
        <w:numPr>
          <w:ilvl w:val="0"/>
          <w:numId w:val="9"/>
        </w:numPr>
        <w:spacing w:before="240" w:line="264" w:lineRule="auto"/>
        <w:jc w:val="both"/>
        <w:rPr>
          <w:ins w:id="334" w:author="Auto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w:t>
      </w:r>
      <w:r w:rsidR="004505A5">
        <w:rPr>
          <w:rFonts w:ascii="Times New Roman" w:hAnsi="Times New Roman"/>
          <w:bCs/>
        </w:rPr>
        <w:t>vrátenie</w:t>
      </w:r>
      <w:r w:rsidR="004505A5" w:rsidRPr="00307126">
        <w:rPr>
          <w:rFonts w:ascii="Times New Roman" w:hAnsi="Times New Roman"/>
          <w:bCs/>
        </w:rPr>
        <w:t xml:space="preserve"> </w:t>
      </w:r>
      <w:r w:rsidRPr="00307126">
        <w:rPr>
          <w:rFonts w:ascii="Times New Roman" w:hAnsi="Times New Roman"/>
          <w:bCs/>
        </w:rPr>
        <w:t xml:space="preserve">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470F2C8D" w14:textId="77777777" w:rsidR="00207100" w:rsidRPr="00812C2B" w:rsidRDefault="00207100" w:rsidP="00207100">
      <w:pPr>
        <w:numPr>
          <w:ilvl w:val="0"/>
          <w:numId w:val="9"/>
        </w:numPr>
        <w:tabs>
          <w:tab w:val="clear" w:pos="540"/>
          <w:tab w:val="num" w:pos="567"/>
        </w:tabs>
        <w:spacing w:before="240" w:after="0" w:line="264" w:lineRule="auto"/>
        <w:ind w:left="567" w:hanging="567"/>
        <w:jc w:val="both"/>
        <w:rPr>
          <w:ins w:id="335" w:author="Autor"/>
          <w:rFonts w:ascii="Times New Roman" w:hAnsi="Times New Roman"/>
          <w:bCs/>
        </w:rPr>
      </w:pPr>
      <w:ins w:id="336" w:author="Autor">
        <w:r w:rsidRPr="00812C2B">
          <w:rPr>
            <w:rFonts w:ascii="Times New Roman" w:hAnsi="Times New Roman"/>
            <w:bCs/>
          </w:rPr>
          <w:t>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ŽoV v ITMS 2014+, t. j. začiatok plynutia lehoty sa nemení.</w:t>
        </w:r>
      </w:ins>
    </w:p>
    <w:p w14:paraId="1420BD69" w14:textId="77777777" w:rsidR="00207100" w:rsidRPr="00307126" w:rsidRDefault="00207100">
      <w:pPr>
        <w:spacing w:before="240" w:line="264" w:lineRule="auto"/>
        <w:ind w:left="540"/>
        <w:jc w:val="both"/>
        <w:rPr>
          <w:rFonts w:ascii="Times New Roman" w:hAnsi="Times New Roman"/>
          <w:bCs/>
        </w:rPr>
        <w:pPrChange w:id="337" w:author="Autor">
          <w:pPr>
            <w:numPr>
              <w:numId w:val="9"/>
            </w:numPr>
            <w:tabs>
              <w:tab w:val="num" w:pos="540"/>
            </w:tabs>
            <w:spacing w:before="240" w:line="264" w:lineRule="auto"/>
            <w:ind w:left="540" w:hanging="540"/>
            <w:jc w:val="both"/>
          </w:pPr>
        </w:pPrChange>
      </w:pP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lastRenderedPageBreak/>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493FA2E2" w14:textId="11136942" w:rsidR="00621F4B" w:rsidRPr="00307126" w:rsidRDefault="00621F4B"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338"/>
      <w:r>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338"/>
      <w:r w:rsidR="000A07B0">
        <w:rPr>
          <w:rStyle w:val="Odkaznakomentr"/>
          <w:rFonts w:ascii="Times New Roman" w:eastAsia="Times New Roman" w:hAnsi="Times New Roman"/>
          <w:lang w:val="x-none" w:eastAsia="x-none"/>
        </w:rPr>
        <w:commentReference w:id="338"/>
      </w:r>
    </w:p>
    <w:p w14:paraId="2CF59590" w14:textId="62D50D16" w:rsidR="00107570" w:rsidRPr="00307126" w:rsidRDefault="00107570" w:rsidP="00E87A79">
      <w:pPr>
        <w:pStyle w:val="Nadpis3"/>
      </w:pPr>
      <w:r w:rsidRPr="00307126">
        <w:t xml:space="preserve">Článok 12 KONTROLA/ AUDIT </w:t>
      </w:r>
    </w:p>
    <w:p w14:paraId="64778449" w14:textId="49E969A9"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9D862F3"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Najvyšší kontrolný úrad SR a n</w:t>
      </w:r>
      <w:r w:rsidR="008A1AA4">
        <w:rPr>
          <w:sz w:val="22"/>
          <w:szCs w:val="22"/>
        </w:rPr>
        <w:t>ím</w:t>
      </w:r>
      <w:r w:rsidRPr="00307126">
        <w:rPr>
          <w:sz w:val="22"/>
          <w:szCs w:val="22"/>
        </w:rPr>
        <w:t xml:space="preserve">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388ED239" w:rsidR="00CA2CDF" w:rsidRPr="00FE49B6" w:rsidRDefault="006F27EE" w:rsidP="00391407">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w:t>
      </w:r>
      <w:r w:rsidR="00FB1D74" w:rsidRPr="00307126">
        <w:rPr>
          <w:sz w:val="22"/>
          <w:szCs w:val="22"/>
        </w:rPr>
        <w:lastRenderedPageBreak/>
        <w:t xml:space="preserve">vykonávaná v súlade so zákonom o finančnej </w:t>
      </w:r>
      <w:r w:rsidR="00FB1D74" w:rsidRPr="00DC7E17">
        <w:rPr>
          <w:sz w:val="22"/>
          <w:szCs w:val="22"/>
        </w:rPr>
        <w:t xml:space="preserve">kontrole </w:t>
      </w:r>
      <w:r w:rsidR="00B64CA8" w:rsidRPr="00DC7E17">
        <w:rPr>
          <w:sz w:val="22"/>
          <w:szCs w:val="22"/>
        </w:rPr>
        <w:t>a audite</w:t>
      </w:r>
      <w:r w:rsidR="00B64CA8" w:rsidRPr="00307126">
        <w:rPr>
          <w:sz w:val="22"/>
          <w:szCs w:val="22"/>
        </w:rPr>
        <w:t xml:space="preserv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 xml:space="preserve">osoby </w:t>
      </w:r>
      <w:r w:rsidR="00FB1D74" w:rsidRPr="00B84C2D">
        <w:rPr>
          <w:sz w:val="22"/>
          <w:szCs w:val="22"/>
        </w:rPr>
        <w:t>a</w:t>
      </w:r>
      <w:r w:rsidR="005F727B" w:rsidRPr="00B84C2D">
        <w:rPr>
          <w:sz w:val="22"/>
          <w:szCs w:val="22"/>
        </w:rPr>
        <w:t xml:space="preserve"> finančnej </w:t>
      </w:r>
      <w:r w:rsidR="00FB1D74" w:rsidRPr="00B84C2D">
        <w:rPr>
          <w:sz w:val="22"/>
          <w:szCs w:val="22"/>
        </w:rPr>
        <w:t> kontroly na mieste</w:t>
      </w:r>
      <w:r w:rsidR="00CA2CDF" w:rsidRPr="00B84C2D">
        <w:rPr>
          <w:color w:val="000000"/>
          <w:sz w:val="22"/>
          <w:szCs w:val="22"/>
        </w:rPr>
        <w:t xml:space="preserve">. </w:t>
      </w:r>
      <w:r w:rsidR="005C4A9E" w:rsidRPr="00B84C2D">
        <w:rPr>
          <w:sz w:val="22"/>
          <w:szCs w:val="22"/>
        </w:rPr>
        <w:t xml:space="preserve">V prípade, ak sú kontrolou vykonávanou formou administratívnej </w:t>
      </w:r>
      <w:r w:rsidR="005F727B" w:rsidRPr="00FE49B6">
        <w:rPr>
          <w:sz w:val="22"/>
          <w:szCs w:val="22"/>
        </w:rPr>
        <w:t xml:space="preserve">finančnej </w:t>
      </w:r>
      <w:r w:rsidR="005C4A9E" w:rsidRPr="00FE49B6">
        <w:rPr>
          <w:sz w:val="22"/>
          <w:szCs w:val="22"/>
        </w:rPr>
        <w:t xml:space="preserve">kontroly </w:t>
      </w:r>
      <w:r w:rsidR="00371266" w:rsidRPr="00FE49B6">
        <w:rPr>
          <w:sz w:val="22"/>
          <w:szCs w:val="22"/>
        </w:rPr>
        <w:t>povinnej</w:t>
      </w:r>
      <w:r w:rsidR="00371266" w:rsidRPr="00302098">
        <w:rPr>
          <w:sz w:val="22"/>
          <w:szCs w:val="22"/>
        </w:rPr>
        <w:t xml:space="preserve"> </w:t>
      </w:r>
      <w:r w:rsidR="005C4A9E" w:rsidRPr="00302098">
        <w:rPr>
          <w:sz w:val="22"/>
          <w:szCs w:val="22"/>
        </w:rPr>
        <w:t xml:space="preserve">osoby alebo </w:t>
      </w:r>
      <w:r w:rsidR="005F727B" w:rsidRPr="000A34F7">
        <w:rPr>
          <w:sz w:val="22"/>
          <w:szCs w:val="22"/>
        </w:rPr>
        <w:t xml:space="preserve">finančnej </w:t>
      </w:r>
      <w:r w:rsidR="005C4A9E" w:rsidRPr="00B253FA">
        <w:rPr>
          <w:sz w:val="22"/>
          <w:szCs w:val="22"/>
        </w:rPr>
        <w:t>kontroly na mieste identifikované nedostatky, doručí Poskytovate</w:t>
      </w:r>
      <w:r w:rsidR="005C4A9E" w:rsidRPr="0075041E">
        <w:rPr>
          <w:sz w:val="22"/>
          <w:szCs w:val="22"/>
        </w:rPr>
        <w:t xml:space="preserve">ľ Prijímateľovi návrh </w:t>
      </w:r>
      <w:r w:rsidR="008A6F2D" w:rsidRPr="0075041E">
        <w:rPr>
          <w:sz w:val="22"/>
          <w:szCs w:val="22"/>
        </w:rPr>
        <w:t>čiastkovej správy z kontroly/</w:t>
      </w:r>
      <w:r w:rsidR="00A64E95" w:rsidRPr="0075041E">
        <w:rPr>
          <w:sz w:val="22"/>
          <w:szCs w:val="22"/>
        </w:rPr>
        <w:t xml:space="preserve"> návrh </w:t>
      </w:r>
      <w:r w:rsidR="005C4A9E" w:rsidRPr="0075041E">
        <w:rPr>
          <w:sz w:val="22"/>
          <w:szCs w:val="22"/>
        </w:rPr>
        <w:t xml:space="preserve">správy z kontroly, pričom Prijímateľ je oprávnený </w:t>
      </w:r>
      <w:r w:rsidR="006659AC" w:rsidRPr="00B84C2D">
        <w:rPr>
          <w:sz w:val="22"/>
          <w:szCs w:val="22"/>
        </w:rPr>
        <w:t>podať</w:t>
      </w:r>
      <w:r w:rsidR="00391407" w:rsidRPr="00B84C2D">
        <w:rPr>
          <w:sz w:val="22"/>
          <w:szCs w:val="22"/>
        </w:rPr>
        <w:t xml:space="preserve"> v lehote určenej oprávnenou osobou</w:t>
      </w:r>
      <w:r w:rsidR="006659AC" w:rsidRPr="00B84C2D">
        <w:rPr>
          <w:sz w:val="22"/>
          <w:szCs w:val="22"/>
        </w:rPr>
        <w:t xml:space="preserve"> </w:t>
      </w:r>
      <w:r w:rsidR="006F0EA8" w:rsidRPr="00B84C2D">
        <w:rPr>
          <w:sz w:val="22"/>
          <w:szCs w:val="22"/>
        </w:rPr>
        <w:t>písomné námietky k zisteným nedostatkom, navrhnutým odporúčaniam</w:t>
      </w:r>
      <w:r w:rsidR="00391407" w:rsidRPr="00B84C2D">
        <w:rPr>
          <w:sz w:val="22"/>
          <w:szCs w:val="22"/>
        </w:rPr>
        <w:t>,</w:t>
      </w:r>
      <w:r w:rsidR="00C978B1">
        <w:rPr>
          <w:sz w:val="22"/>
          <w:szCs w:val="22"/>
        </w:rPr>
        <w:t xml:space="preserve"> </w:t>
      </w:r>
      <w:r w:rsidR="006F0EA8" w:rsidRPr="00B84C2D">
        <w:rPr>
          <w:sz w:val="22"/>
          <w:szCs w:val="22"/>
        </w:rPr>
        <w:t xml:space="preserve">k </w:t>
      </w:r>
      <w:r w:rsidR="006659AC" w:rsidRPr="00B84C2D">
        <w:rPr>
          <w:sz w:val="22"/>
          <w:szCs w:val="22"/>
        </w:rPr>
        <w:t xml:space="preserve"> lehote </w:t>
      </w:r>
      <w:r w:rsidR="006F0EA8" w:rsidRPr="00B84C2D">
        <w:rPr>
          <w:sz w:val="22"/>
          <w:szCs w:val="22"/>
        </w:rPr>
        <w:t>na predloženie písomného zoznamu opatrení</w:t>
      </w:r>
      <w:r w:rsidR="00391407" w:rsidRPr="00B84C2D">
        <w:rPr>
          <w:sz w:val="22"/>
          <w:szCs w:val="22"/>
        </w:rPr>
        <w:t xml:space="preserve"> prijatých na nápravu zistených nedostatkov a na odstránenie príčin ich vzniku (ďalej len „prijaté opatrenia“) a</w:t>
      </w:r>
      <w:r w:rsidR="002238CE">
        <w:rPr>
          <w:sz w:val="22"/>
          <w:szCs w:val="22"/>
        </w:rPr>
        <w:t xml:space="preserve"> </w:t>
      </w:r>
      <w:r w:rsidR="006F0EA8" w:rsidRPr="00B84C2D">
        <w:rPr>
          <w:sz w:val="22"/>
          <w:szCs w:val="22"/>
        </w:rPr>
        <w:t>k lehote na splnenie</w:t>
      </w:r>
      <w:r w:rsidR="00391407" w:rsidRPr="00B84C2D">
        <w:rPr>
          <w:sz w:val="22"/>
          <w:szCs w:val="22"/>
        </w:rPr>
        <w:t xml:space="preserve"> prijatých</w:t>
      </w:r>
      <w:r w:rsidR="006F0EA8" w:rsidRPr="00B84C2D">
        <w:rPr>
          <w:sz w:val="22"/>
          <w:szCs w:val="22"/>
        </w:rPr>
        <w:t xml:space="preserve"> opatrení</w:t>
      </w:r>
      <w:r w:rsidR="00391407" w:rsidRPr="00B84C2D">
        <w:rPr>
          <w:sz w:val="22"/>
          <w:szCs w:val="22"/>
        </w:rPr>
        <w:t>,</w:t>
      </w:r>
      <w:r w:rsidR="006F0EA8" w:rsidRPr="00B84C2D">
        <w:rPr>
          <w:sz w:val="22"/>
          <w:szCs w:val="22"/>
        </w:rPr>
        <w:t xml:space="preserve"> uvedený</w:t>
      </w:r>
      <w:r w:rsidR="00391407" w:rsidRPr="00B84C2D">
        <w:rPr>
          <w:sz w:val="22"/>
          <w:szCs w:val="22"/>
        </w:rPr>
        <w:t>m</w:t>
      </w:r>
      <w:r w:rsidR="006F0EA8" w:rsidRPr="00B84C2D">
        <w:rPr>
          <w:sz w:val="22"/>
          <w:szCs w:val="22"/>
        </w:rPr>
        <w:t xml:space="preserve"> v návrhu čiastkovej správy alebo v návrhu správy</w:t>
      </w:r>
      <w:r w:rsidR="0096064E" w:rsidRPr="00B84C2D">
        <w:rPr>
          <w:sz w:val="22"/>
          <w:szCs w:val="22"/>
        </w:rPr>
        <w:t xml:space="preserve"> z kontroly</w:t>
      </w:r>
      <w:r w:rsidR="006F0EA8" w:rsidRPr="00B84C2D">
        <w:rPr>
          <w:sz w:val="22"/>
          <w:szCs w:val="22"/>
        </w:rPr>
        <w:t xml:space="preserve"> </w:t>
      </w:r>
      <w:r w:rsidR="005C4A9E" w:rsidRPr="00B84C2D">
        <w:rPr>
          <w:sz w:val="22"/>
          <w:szCs w:val="22"/>
        </w:rPr>
        <w:t xml:space="preserve">. Po zohľadnení opodstatnených námietok (za predpokladu, že Prijímateľ zaslal </w:t>
      </w:r>
      <w:r w:rsidR="006659AC" w:rsidRPr="00B84C2D">
        <w:rPr>
          <w:sz w:val="22"/>
          <w:szCs w:val="22"/>
        </w:rPr>
        <w:t>námietky</w:t>
      </w:r>
      <w:r w:rsidR="005C4A9E" w:rsidRPr="00B84C2D">
        <w:rPr>
          <w:sz w:val="22"/>
          <w:szCs w:val="22"/>
        </w:rPr>
        <w:t xml:space="preserve"> </w:t>
      </w:r>
      <w:r w:rsidR="004B7C94" w:rsidRPr="00B84C2D">
        <w:rPr>
          <w:sz w:val="22"/>
          <w:szCs w:val="22"/>
        </w:rPr>
        <w:t xml:space="preserve">v </w:t>
      </w:r>
      <w:r w:rsidR="005C4A9E" w:rsidRPr="00B84C2D">
        <w:rPr>
          <w:sz w:val="22"/>
          <w:szCs w:val="22"/>
        </w:rPr>
        <w:t xml:space="preserve">lehote) zasiela Poskytovateľ Prijímateľovi </w:t>
      </w:r>
      <w:r w:rsidR="008A6F2D" w:rsidRPr="00B84C2D">
        <w:rPr>
          <w:sz w:val="22"/>
          <w:szCs w:val="22"/>
        </w:rPr>
        <w:t>čiastkovú správu z kontroly/</w:t>
      </w:r>
      <w:r w:rsidR="005C4A9E" w:rsidRPr="00B84C2D">
        <w:rPr>
          <w:sz w:val="22"/>
          <w:szCs w:val="22"/>
        </w:rPr>
        <w:t>správu z</w:t>
      </w:r>
      <w:r w:rsidR="006659AC" w:rsidRPr="00B84C2D">
        <w:rPr>
          <w:sz w:val="22"/>
          <w:szCs w:val="22"/>
        </w:rPr>
        <w:t> </w:t>
      </w:r>
      <w:r w:rsidR="005C4A9E" w:rsidRPr="00B84C2D">
        <w:rPr>
          <w:sz w:val="22"/>
          <w:szCs w:val="22"/>
        </w:rPr>
        <w:t>kontroly</w:t>
      </w:r>
      <w:r w:rsidR="006659AC" w:rsidRPr="00B84C2D">
        <w:rPr>
          <w:sz w:val="22"/>
          <w:szCs w:val="22"/>
        </w:rPr>
        <w:t>, ktorá obsahuje všetky náležitosti uvedené v § 22 ods. 4 Zákona o finančnej kontrole a audite</w:t>
      </w:r>
      <w:r w:rsidR="005C4A9E" w:rsidRPr="00B84C2D">
        <w:rPr>
          <w:sz w:val="22"/>
          <w:szCs w:val="22"/>
        </w:rPr>
        <w:t xml:space="preserve">. </w:t>
      </w:r>
      <w:r w:rsidR="0096064E" w:rsidRPr="00B84C2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B84C2D">
        <w:rPr>
          <w:sz w:val="22"/>
          <w:szCs w:val="22"/>
        </w:rPr>
        <w:t xml:space="preserve">  </w:t>
      </w:r>
    </w:p>
    <w:p w14:paraId="1CEC91C9" w14:textId="77777777" w:rsidR="00107570" w:rsidRPr="009D7028"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FE49B6">
        <w:rPr>
          <w:sz w:val="22"/>
          <w:szCs w:val="22"/>
        </w:rPr>
        <w:t>Prijímateľ sa zaväzuje, že umožní výkon kontroly/auditu zo strany oprávnených osôb na výkon kontroly/auditu v zmysle príslušných právnych predpisov SR a právnych aktov</w:t>
      </w:r>
      <w:r w:rsidRPr="00307126">
        <w:rPr>
          <w:sz w:val="22"/>
          <w:szCs w:val="22"/>
        </w:rPr>
        <w:t xml:space="preserve"> EÚ, najmä zákona o</w:t>
      </w:r>
      <w:r w:rsidR="00A52658" w:rsidRPr="00307126">
        <w:rPr>
          <w:sz w:val="22"/>
          <w:szCs w:val="22"/>
        </w:rPr>
        <w:t> príspevku z EŠIF</w:t>
      </w:r>
      <w:r w:rsidRPr="00307126">
        <w:rPr>
          <w:sz w:val="22"/>
          <w:szCs w:val="22"/>
        </w:rPr>
        <w:t xml:space="preserve">, zákona o finančnej </w:t>
      </w:r>
      <w:r w:rsidRPr="00DC7E17">
        <w:rPr>
          <w:sz w:val="22"/>
          <w:szCs w:val="22"/>
        </w:rPr>
        <w:t xml:space="preserve">kontrole </w:t>
      </w:r>
      <w:r w:rsidR="000A1DAC" w:rsidRPr="00DC7E17">
        <w:rPr>
          <w:sz w:val="22"/>
          <w:szCs w:val="22"/>
        </w:rPr>
        <w:t>a  audite</w:t>
      </w:r>
      <w:r w:rsidR="000A1DAC" w:rsidRPr="0044260F">
        <w:rPr>
          <w:sz w:val="22"/>
          <w:szCs w:val="22"/>
        </w:rPr>
        <w:t xml:space="preserve"> </w:t>
      </w:r>
      <w:r w:rsidRPr="0044260F">
        <w:rPr>
          <w:sz w:val="22"/>
          <w:szCs w:val="22"/>
        </w:rPr>
        <w:t>a </w:t>
      </w:r>
      <w:r w:rsidR="000A1DAC" w:rsidRPr="00C3784C">
        <w:rPr>
          <w:sz w:val="22"/>
          <w:szCs w:val="22"/>
        </w:rPr>
        <w:t>tejto</w:t>
      </w:r>
      <w:r w:rsidRPr="009D7028">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w:t>
      </w:r>
      <w:r w:rsidR="00A52658" w:rsidRPr="00DC7E17">
        <w:rPr>
          <w:sz w:val="22"/>
          <w:szCs w:val="22"/>
        </w:rPr>
        <w:t xml:space="preserve">a plniť všetky povinnosti, ktoré mu vyplývajú </w:t>
      </w:r>
      <w:r w:rsidR="008140EC" w:rsidRPr="0044260F">
        <w:rPr>
          <w:sz w:val="22"/>
          <w:szCs w:val="22"/>
        </w:rPr>
        <w:t xml:space="preserve">najmä </w:t>
      </w:r>
      <w:r w:rsidR="00A52658" w:rsidRPr="0044260F">
        <w:rPr>
          <w:sz w:val="22"/>
          <w:szCs w:val="22"/>
        </w:rPr>
        <w:t>zo zákona o fi</w:t>
      </w:r>
      <w:r w:rsidR="00A52658" w:rsidRPr="00C3784C">
        <w:rPr>
          <w:sz w:val="22"/>
          <w:szCs w:val="22"/>
        </w:rPr>
        <w:t xml:space="preserve">nančnej kontrole </w:t>
      </w:r>
      <w:r w:rsidR="00A52658" w:rsidRPr="009D7028">
        <w:rPr>
          <w:sz w:val="22"/>
          <w:szCs w:val="22"/>
        </w:rPr>
        <w:t>a audite</w:t>
      </w:r>
      <w:r w:rsidRPr="009D7028">
        <w:rPr>
          <w:sz w:val="22"/>
          <w:szCs w:val="22"/>
        </w:rPr>
        <w:t>.</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 xml:space="preserve">v zákone o finančnej </w:t>
      </w:r>
      <w:r w:rsidR="00AC4603" w:rsidRPr="00DC7E17">
        <w:rPr>
          <w:sz w:val="22"/>
          <w:szCs w:val="22"/>
        </w:rPr>
        <w:t xml:space="preserve">kontrole </w:t>
      </w:r>
      <w:r w:rsidR="00AC4603" w:rsidRPr="0044260F">
        <w:rPr>
          <w:sz w:val="22"/>
          <w:szCs w:val="22"/>
        </w:rPr>
        <w:t>a</w:t>
      </w:r>
      <w:r w:rsidR="005F727B" w:rsidRPr="00C3784C">
        <w:rPr>
          <w:sz w:val="22"/>
          <w:szCs w:val="22"/>
        </w:rPr>
        <w:t xml:space="preserve"> </w:t>
      </w:r>
      <w:r w:rsidR="00AC4603" w:rsidRPr="009D7028">
        <w:rPr>
          <w:sz w:val="22"/>
          <w:szCs w:val="22"/>
        </w:rPr>
        <w:t>audite, vrátane</w:t>
      </w:r>
      <w:r w:rsidR="00AC4603" w:rsidRPr="00307126">
        <w:rPr>
          <w:sz w:val="22"/>
          <w:szCs w:val="22"/>
        </w:rPr>
        <w:t xml:space="preserve"> právomoci ukladať sankcie pri porušení povinností zo strany Prijímateľa. </w:t>
      </w:r>
    </w:p>
    <w:p w14:paraId="3CC41E79" w14:textId="2328541F" w:rsidR="00107570" w:rsidRPr="006055EE" w:rsidRDefault="00577ECD" w:rsidP="002E3883">
      <w:pPr>
        <w:pStyle w:val="Normlnywebov"/>
        <w:numPr>
          <w:ilvl w:val="0"/>
          <w:numId w:val="45"/>
        </w:numPr>
        <w:spacing w:before="120" w:beforeAutospacing="0" w:after="0" w:afterAutospacing="0" w:line="264" w:lineRule="auto"/>
        <w:jc w:val="both"/>
        <w:rPr>
          <w:sz w:val="22"/>
          <w:szCs w:val="22"/>
        </w:rPr>
      </w:pPr>
      <w:commentRangeStart w:id="339"/>
      <w:r w:rsidRPr="00307126">
        <w:rPr>
          <w:sz w:val="22"/>
          <w:szCs w:val="22"/>
        </w:rPr>
        <w:t xml:space="preserve">Prijímateľ sa zaväzuje informovať </w:t>
      </w:r>
      <w:r w:rsidRPr="006055EE">
        <w:rPr>
          <w:sz w:val="22"/>
          <w:szCs w:val="22"/>
        </w:rPr>
        <w:t>Poskytovateľa o začatí akejkoľvek kontroly</w:t>
      </w:r>
      <w:r w:rsidR="008D4792" w:rsidRPr="006055EE">
        <w:rPr>
          <w:sz w:val="22"/>
          <w:szCs w:val="22"/>
        </w:rPr>
        <w:t>/auditu</w:t>
      </w:r>
      <w:r w:rsidRPr="006055EE">
        <w:rPr>
          <w:sz w:val="22"/>
          <w:szCs w:val="22"/>
        </w:rPr>
        <w:t xml:space="preserve"> osobami podľa odseku 1. tohto článku</w:t>
      </w:r>
      <w:r w:rsidR="005C0175" w:rsidRPr="006055EE">
        <w:rPr>
          <w:sz w:val="22"/>
          <w:szCs w:val="22"/>
        </w:rPr>
        <w:t xml:space="preserve"> odlišnými od Posky</w:t>
      </w:r>
      <w:r w:rsidR="00F47149" w:rsidRPr="006055EE">
        <w:rPr>
          <w:sz w:val="22"/>
          <w:szCs w:val="22"/>
        </w:rPr>
        <w:t>t</w:t>
      </w:r>
      <w:r w:rsidR="005C0175" w:rsidRPr="006055EE">
        <w:rPr>
          <w:sz w:val="22"/>
          <w:szCs w:val="22"/>
        </w:rPr>
        <w:t>ovateľa</w:t>
      </w:r>
      <w:r w:rsidRPr="006055EE">
        <w:rPr>
          <w:sz w:val="22"/>
          <w:szCs w:val="22"/>
        </w:rPr>
        <w:t xml:space="preserve"> a súčasne mu</w:t>
      </w:r>
      <w:r w:rsidR="008D4792" w:rsidRPr="006055EE">
        <w:rPr>
          <w:sz w:val="22"/>
          <w:szCs w:val="22"/>
        </w:rPr>
        <w:t xml:space="preserve"> zašle na vedomie návrh správy z kontroly/správu z kontroly alebo iný relevantný výsledný dokument z vykonanej kontroly/overovania/auditu/vyšetrovania/konania </w:t>
      </w:r>
      <w:r w:rsidR="00984993" w:rsidRPr="006055EE">
        <w:rPr>
          <w:sz w:val="22"/>
          <w:szCs w:val="22"/>
        </w:rPr>
        <w:t xml:space="preserve">týchto </w:t>
      </w:r>
      <w:r w:rsidR="008D4792" w:rsidRPr="006055EE">
        <w:rPr>
          <w:sz w:val="22"/>
          <w:szCs w:val="22"/>
        </w:rPr>
        <w:t xml:space="preserve">osôb zakladajúcich Poskytovateľa pristúpiť k postupu prebiehajúceho skúmania podľa Systému finančného riadenia. </w:t>
      </w:r>
      <w:r w:rsidRPr="006055EE">
        <w:rPr>
          <w:sz w:val="22"/>
          <w:szCs w:val="22"/>
        </w:rPr>
        <w:t xml:space="preserve"> Plnením informačnej povinnosti Prijímateľom podľa predchádzajúcej vety nenadobúda Poskytovateľ žiadne povinnosti. </w:t>
      </w:r>
      <w:commentRangeEnd w:id="339"/>
      <w:r w:rsidRPr="006055EE">
        <w:rPr>
          <w:rStyle w:val="Odkaznakomentr"/>
          <w:sz w:val="22"/>
          <w:szCs w:val="22"/>
          <w:lang w:val="x-none" w:eastAsia="x-none"/>
        </w:rPr>
        <w:commentReference w:id="339"/>
      </w:r>
      <w:r w:rsidR="00107570" w:rsidRPr="006055EE">
        <w:rPr>
          <w:sz w:val="22"/>
          <w:szCs w:val="22"/>
        </w:rPr>
        <w:t xml:space="preserve">Prijímateľ je povinný prijať opatrenia  na nápravu nedostatkov zistených kontrolou/auditom v zmysle </w:t>
      </w:r>
      <w:r w:rsidR="008A6F2D" w:rsidRPr="006055EE">
        <w:rPr>
          <w:sz w:val="22"/>
          <w:szCs w:val="22"/>
        </w:rPr>
        <w:t xml:space="preserve">čiastkovej správy </w:t>
      </w:r>
      <w:r w:rsidR="008A6F2D" w:rsidRPr="006055EE">
        <w:rPr>
          <w:sz w:val="22"/>
          <w:szCs w:val="22"/>
        </w:rPr>
        <w:lastRenderedPageBreak/>
        <w:t>z kontroly/</w:t>
      </w:r>
      <w:r w:rsidR="00107570" w:rsidRPr="006055EE">
        <w:rPr>
          <w:sz w:val="22"/>
          <w:szCs w:val="22"/>
        </w:rPr>
        <w:t>správy z kontroly/auditu v lehote stanovenej oprávnenými osobami na výkon kontroly/auditu. Prijímateľ je zároveň povinný zaslať osobám oprávneným na výkon kontroly/auditu</w:t>
      </w:r>
      <w:r w:rsidR="00B3503F" w:rsidRPr="006055EE">
        <w:rPr>
          <w:sz w:val="22"/>
          <w:szCs w:val="22"/>
        </w:rPr>
        <w:t xml:space="preserve"> a</w:t>
      </w:r>
      <w:r w:rsidR="00611B4D" w:rsidRPr="006F3117">
        <w:rPr>
          <w:sz w:val="22"/>
          <w:szCs w:val="22"/>
        </w:rPr>
        <w:t xml:space="preserve"> vždy aj </w:t>
      </w:r>
      <w:r w:rsidR="00B3503F" w:rsidRPr="006F3117">
        <w:rPr>
          <w:sz w:val="22"/>
          <w:szCs w:val="22"/>
        </w:rPr>
        <w:t>Poskytovateľovi,</w:t>
      </w:r>
      <w:r w:rsidR="00611B4D" w:rsidRPr="006F3117">
        <w:rPr>
          <w:sz w:val="22"/>
          <w:szCs w:val="22"/>
        </w:rPr>
        <w:t xml:space="preserve"> ak nie je v konkrétnom prípade osobou vykonávajúcou kontrolu/audit</w:t>
      </w:r>
      <w:r w:rsidR="00AA2FB0" w:rsidRPr="0089158E">
        <w:rPr>
          <w:sz w:val="22"/>
          <w:szCs w:val="22"/>
        </w:rPr>
        <w:t>,</w:t>
      </w:r>
      <w:r w:rsidR="00107570" w:rsidRPr="0089158E" w:rsidDel="00D31307">
        <w:rPr>
          <w:sz w:val="22"/>
          <w:szCs w:val="22"/>
        </w:rPr>
        <w:t xml:space="preserve"> </w:t>
      </w:r>
      <w:r w:rsidR="00107570" w:rsidRPr="00982F68">
        <w:rPr>
          <w:sz w:val="22"/>
          <w:szCs w:val="22"/>
        </w:rPr>
        <w:t>písomn</w:t>
      </w:r>
      <w:r w:rsidR="00036AB3" w:rsidRPr="00982F68">
        <w:rPr>
          <w:sz w:val="22"/>
          <w:szCs w:val="22"/>
        </w:rPr>
        <w:t>ý</w:t>
      </w:r>
      <w:r w:rsidR="00036AB3" w:rsidRPr="006055EE">
        <w:rPr>
          <w:sz w:val="22"/>
          <w:szCs w:val="22"/>
        </w:rPr>
        <w:t xml:space="preserve"> zoznam prijatých</w:t>
      </w:r>
      <w:r w:rsidR="00107570" w:rsidRPr="006055EE">
        <w:rPr>
          <w:sz w:val="22"/>
          <w:szCs w:val="22"/>
        </w:rPr>
        <w:t xml:space="preserve"> opatrení na nápravu zistených nedostatkov</w:t>
      </w:r>
      <w:r w:rsidR="00036AB3" w:rsidRPr="006055EE">
        <w:rPr>
          <w:sz w:val="22"/>
          <w:szCs w:val="22"/>
        </w:rPr>
        <w:t xml:space="preserve"> v lehote uvedenej v čiastkovej správe z kontroly/správe z kontroly/auditu</w:t>
      </w:r>
      <w:r w:rsidR="00107570" w:rsidRPr="006055EE">
        <w:rPr>
          <w:sz w:val="22"/>
          <w:szCs w:val="22"/>
        </w:rPr>
        <w:t xml:space="preserve"> </w:t>
      </w:r>
      <w:r w:rsidR="002C70C9" w:rsidRPr="006055EE">
        <w:rPr>
          <w:sz w:val="22"/>
          <w:szCs w:val="22"/>
        </w:rPr>
        <w:t>a na výzvu Poskytovateľa</w:t>
      </w:r>
      <w:r w:rsidR="00D548F6" w:rsidRPr="006055EE">
        <w:rPr>
          <w:sz w:val="22"/>
          <w:szCs w:val="22"/>
        </w:rPr>
        <w:t>/</w:t>
      </w:r>
      <w:r w:rsidR="00C13045" w:rsidRPr="006055EE">
        <w:rPr>
          <w:sz w:val="22"/>
          <w:szCs w:val="22"/>
        </w:rPr>
        <w:t>iných</w:t>
      </w:r>
      <w:r w:rsidR="00D548F6" w:rsidRPr="006055EE">
        <w:rPr>
          <w:sz w:val="22"/>
          <w:szCs w:val="22"/>
        </w:rPr>
        <w:t xml:space="preserve"> </w:t>
      </w:r>
      <w:r w:rsidR="00FE49B6" w:rsidRPr="006055EE">
        <w:rPr>
          <w:sz w:val="22"/>
          <w:szCs w:val="22"/>
        </w:rPr>
        <w:t>o</w:t>
      </w:r>
      <w:r w:rsidR="00B84C2D" w:rsidRPr="006055EE">
        <w:rPr>
          <w:sz w:val="22"/>
          <w:szCs w:val="22"/>
        </w:rPr>
        <w:t>právnených osôb</w:t>
      </w:r>
      <w:r w:rsidR="00D548F6" w:rsidRPr="006055EE">
        <w:rPr>
          <w:sz w:val="22"/>
          <w:szCs w:val="22"/>
        </w:rPr>
        <w:t xml:space="preserve"> na výkon kontroly/auditu</w:t>
      </w:r>
      <w:r w:rsidR="002C70C9" w:rsidRPr="006055EE">
        <w:rPr>
          <w:sz w:val="22"/>
          <w:szCs w:val="22"/>
        </w:rPr>
        <w:t xml:space="preserve"> predložiť dokumentáciu preukazujúcu splnenie prijatých opatrení</w:t>
      </w:r>
      <w:r w:rsidR="00107570" w:rsidRPr="006055EE">
        <w:rPr>
          <w:sz w:val="22"/>
          <w:szCs w:val="22"/>
        </w:rPr>
        <w:t>.</w:t>
      </w:r>
      <w:r w:rsidR="00B3503F" w:rsidRPr="006055EE">
        <w:rPr>
          <w:sz w:val="22"/>
          <w:szCs w:val="22"/>
        </w:rPr>
        <w:t xml:space="preserve"> Plnenie informačnej povinnosti Prijímateľa podľa </w:t>
      </w:r>
      <w:r w:rsidR="000678BB" w:rsidRPr="006055EE">
        <w:rPr>
          <w:sz w:val="22"/>
          <w:szCs w:val="22"/>
        </w:rPr>
        <w:t>článku</w:t>
      </w:r>
      <w:r w:rsidR="00B3503F" w:rsidRPr="006055EE">
        <w:rPr>
          <w:sz w:val="22"/>
          <w:szCs w:val="22"/>
        </w:rPr>
        <w:t xml:space="preserve"> 4 ods</w:t>
      </w:r>
      <w:r w:rsidR="00CE5784" w:rsidRPr="006055EE">
        <w:rPr>
          <w:sz w:val="22"/>
          <w:szCs w:val="22"/>
        </w:rPr>
        <w:t>ek</w:t>
      </w:r>
      <w:r w:rsidR="00B3503F" w:rsidRPr="006055EE">
        <w:rPr>
          <w:sz w:val="22"/>
          <w:szCs w:val="22"/>
        </w:rPr>
        <w:t xml:space="preserve"> 7 prvá veta VZP </w:t>
      </w:r>
      <w:r w:rsidR="00AD18FE" w:rsidRPr="006055EE">
        <w:rPr>
          <w:sz w:val="22"/>
          <w:szCs w:val="22"/>
        </w:rPr>
        <w:t xml:space="preserve">(v časti týkajúcej sa povinného informovania o zisteniach oprávnených osôb na výkon kontroly/auditu, prípadne iných kontrolných orgánov) </w:t>
      </w:r>
      <w:r w:rsidR="00B3503F" w:rsidRPr="006055EE">
        <w:rPr>
          <w:sz w:val="22"/>
          <w:szCs w:val="22"/>
        </w:rPr>
        <w:t>platí v nezmenenom rozsahu, pričom tam uvedená informačná povinnosť Prijímateľa môže byť podľa okolností konkrétneho prípadu čiastočne alebo úplne splnená zaslaním správy v zmysle predchádzajúcej vety.</w:t>
      </w:r>
      <w:r w:rsidR="002E3883" w:rsidRPr="006055EE">
        <w:rPr>
          <w:sz w:val="22"/>
          <w:szCs w:val="22"/>
        </w:rPr>
        <w:t xml:space="preserve"> Prijímateľ je zároveň povinný prepracovať a predložiť v lehote určenej oprávnenou osobou písomný zoznam prijatých opatrení, ak oprávnená osoba vyžadovala jeho prepracovanie a predloženie.</w:t>
      </w:r>
    </w:p>
    <w:p w14:paraId="4AD1D7AE" w14:textId="14222312" w:rsidR="00107570" w:rsidRPr="006055EE"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6055EE">
        <w:rPr>
          <w:sz w:val="22"/>
          <w:szCs w:val="22"/>
        </w:rPr>
        <w:t xml:space="preserve">Právo Poskytovateľa </w:t>
      </w:r>
      <w:r w:rsidR="00576C07" w:rsidRPr="006055EE">
        <w:rPr>
          <w:sz w:val="22"/>
          <w:szCs w:val="22"/>
        </w:rPr>
        <w:t xml:space="preserve">alebo osôb uvedených v odseku 1 tohto článku </w:t>
      </w:r>
      <w:r w:rsidRPr="006055EE">
        <w:rPr>
          <w:sz w:val="22"/>
          <w:szCs w:val="22"/>
        </w:rPr>
        <w:t>na vykonanie kontroly</w:t>
      </w:r>
      <w:r w:rsidR="00576C07" w:rsidRPr="006055EE">
        <w:rPr>
          <w:sz w:val="22"/>
          <w:szCs w:val="22"/>
        </w:rPr>
        <w:t>/auditu</w:t>
      </w:r>
      <w:r w:rsidRPr="006055EE">
        <w:rPr>
          <w:sz w:val="22"/>
          <w:szCs w:val="22"/>
        </w:rPr>
        <w:t xml:space="preserve"> Projektu nie je obmedzené žiadnym ustanovením tejto Zmluvy o poskytnutí NFP. Uvedené právo Poskytovateľa </w:t>
      </w:r>
      <w:r w:rsidR="00576C07" w:rsidRPr="006055EE">
        <w:rPr>
          <w:sz w:val="22"/>
          <w:szCs w:val="22"/>
        </w:rPr>
        <w:t xml:space="preserve">alebo osôb uvedených v odseku 1 tohto článku </w:t>
      </w:r>
      <w:r w:rsidRPr="006055EE">
        <w:rPr>
          <w:sz w:val="22"/>
          <w:szCs w:val="22"/>
        </w:rPr>
        <w:t>sa vzťahuje aj na vykonanie op</w:t>
      </w:r>
      <w:r w:rsidR="00036AB3" w:rsidRPr="006055EE">
        <w:rPr>
          <w:sz w:val="22"/>
          <w:szCs w:val="22"/>
        </w:rPr>
        <w:t>ätov</w:t>
      </w:r>
      <w:r w:rsidRPr="006055EE">
        <w:rPr>
          <w:sz w:val="22"/>
          <w:szCs w:val="22"/>
        </w:rPr>
        <w:t>nej kontroly</w:t>
      </w:r>
      <w:r w:rsidR="00576C07" w:rsidRPr="006055EE">
        <w:rPr>
          <w:sz w:val="22"/>
          <w:szCs w:val="22"/>
        </w:rPr>
        <w:t>/auditu</w:t>
      </w:r>
      <w:r w:rsidRPr="006055EE">
        <w:rPr>
          <w:sz w:val="22"/>
          <w:szCs w:val="22"/>
        </w:rPr>
        <w:t xml:space="preserve"> tých istých skutočností, bez ohľadu na druh vykonanej kontroly</w:t>
      </w:r>
      <w:r w:rsidR="00576C07" w:rsidRPr="006055EE">
        <w:rPr>
          <w:sz w:val="22"/>
          <w:szCs w:val="22"/>
        </w:rPr>
        <w:t>/auditu</w:t>
      </w:r>
      <w:r w:rsidRPr="006055EE">
        <w:rPr>
          <w:sz w:val="22"/>
          <w:szCs w:val="22"/>
        </w:rPr>
        <w:t>, pričom pri vykonávaní kontroly</w:t>
      </w:r>
      <w:r w:rsidR="00576C07" w:rsidRPr="006055EE">
        <w:rPr>
          <w:sz w:val="22"/>
          <w:szCs w:val="22"/>
        </w:rPr>
        <w:t>/auditu</w:t>
      </w:r>
      <w:r w:rsidRPr="006055EE">
        <w:rPr>
          <w:sz w:val="22"/>
          <w:szCs w:val="22"/>
        </w:rPr>
        <w:t xml:space="preserve"> </w:t>
      </w:r>
      <w:r w:rsidR="00576C07" w:rsidRPr="006055EE">
        <w:rPr>
          <w:sz w:val="22"/>
          <w:szCs w:val="22"/>
        </w:rPr>
        <w:t>sú</w:t>
      </w:r>
      <w:r w:rsidRPr="006055EE">
        <w:rPr>
          <w:sz w:val="22"/>
          <w:szCs w:val="22"/>
        </w:rPr>
        <w:t xml:space="preserve"> Poskytovateľ </w:t>
      </w:r>
      <w:r w:rsidR="00576C07" w:rsidRPr="006055EE">
        <w:rPr>
          <w:sz w:val="22"/>
          <w:szCs w:val="22"/>
        </w:rPr>
        <w:t xml:space="preserve">alebo osoby uvedené v odseku 1 tohto článku </w:t>
      </w:r>
      <w:r w:rsidRPr="006055EE">
        <w:rPr>
          <w:sz w:val="22"/>
          <w:szCs w:val="22"/>
        </w:rPr>
        <w:t>viazan</w:t>
      </w:r>
      <w:r w:rsidR="00576C07" w:rsidRPr="006055EE">
        <w:rPr>
          <w:sz w:val="22"/>
          <w:szCs w:val="22"/>
        </w:rPr>
        <w:t>é</w:t>
      </w:r>
      <w:r w:rsidRPr="006055EE">
        <w:rPr>
          <w:sz w:val="22"/>
          <w:szCs w:val="22"/>
        </w:rPr>
        <w:t xml:space="preserve"> iba platnými právnymi predpismi a touto Zmluvou o poskytnutí NFP, nie však závermi predchádzajúcich kontrol</w:t>
      </w:r>
      <w:r w:rsidR="00576C07" w:rsidRPr="006055EE">
        <w:rPr>
          <w:sz w:val="22"/>
          <w:szCs w:val="22"/>
        </w:rPr>
        <w:t>/auditov</w:t>
      </w:r>
      <w:r w:rsidR="004A5037" w:rsidRPr="006055EE">
        <w:rPr>
          <w:sz w:val="22"/>
          <w:szCs w:val="22"/>
        </w:rPr>
        <w:t>. Tým</w:t>
      </w:r>
      <w:r w:rsidR="000176A6" w:rsidRPr="006055EE">
        <w:rPr>
          <w:sz w:val="22"/>
          <w:szCs w:val="22"/>
        </w:rPr>
        <w:t xml:space="preserve"> nie sú nijak dotknuté povinnosti (týkajúce sa napríklad povinnosti plniť </w:t>
      </w:r>
      <w:r w:rsidR="000A34F7" w:rsidRPr="006055EE">
        <w:rPr>
          <w:sz w:val="22"/>
          <w:szCs w:val="22"/>
        </w:rPr>
        <w:t xml:space="preserve">prijaté </w:t>
      </w:r>
      <w:r w:rsidR="000176A6" w:rsidRPr="006055EE">
        <w:rPr>
          <w:sz w:val="22"/>
          <w:szCs w:val="22"/>
        </w:rPr>
        <w:t>opatrenia) vyplývajúce z týchto predchádzajúcich kontrol/auditov</w:t>
      </w:r>
      <w:r w:rsidRPr="006055EE">
        <w:rPr>
          <w:sz w:val="22"/>
          <w:szCs w:val="22"/>
        </w:rPr>
        <w:t>. Povinnosť Prijímateľa vrátiť NFP alebo jeho časť, ak táto povinnosť vyplynie z výsledku vykonanej kontroly</w:t>
      </w:r>
      <w:r w:rsidR="00576C07" w:rsidRPr="006055EE">
        <w:rPr>
          <w:sz w:val="22"/>
          <w:szCs w:val="22"/>
        </w:rPr>
        <w:t>/auditu</w:t>
      </w:r>
      <w:r w:rsidRPr="006055EE">
        <w:rPr>
          <w:sz w:val="22"/>
          <w:szCs w:val="22"/>
        </w:rPr>
        <w:t xml:space="preserve"> kedykoľvek počas účinnosti Zmluvy o poskytnutí NFP, nie je dotknutá výsledkom predchádzajúcej kontroly</w:t>
      </w:r>
      <w:r w:rsidR="00576C07" w:rsidRPr="006055EE">
        <w:rPr>
          <w:sz w:val="22"/>
          <w:szCs w:val="22"/>
        </w:rPr>
        <w:t>/auditu</w:t>
      </w:r>
      <w:r w:rsidRPr="006055EE">
        <w:rPr>
          <w:sz w:val="22"/>
          <w:szCs w:val="22"/>
        </w:rPr>
        <w:t xml:space="preserve">. </w:t>
      </w:r>
      <w:r w:rsidR="00154C64" w:rsidRPr="006055EE">
        <w:rPr>
          <w:sz w:val="22"/>
          <w:szCs w:val="22"/>
        </w:rPr>
        <w:t xml:space="preserve"> </w:t>
      </w:r>
    </w:p>
    <w:p w14:paraId="3E948443" w14:textId="77777777" w:rsidR="0028393F" w:rsidRPr="00307126" w:rsidRDefault="0028393F" w:rsidP="0028393F">
      <w:pPr>
        <w:numPr>
          <w:ilvl w:val="0"/>
          <w:numId w:val="45"/>
        </w:numPr>
        <w:spacing w:line="264" w:lineRule="auto"/>
        <w:jc w:val="both"/>
        <w:rPr>
          <w:rFonts w:ascii="Times New Roman" w:hAnsi="Times New Roman"/>
        </w:rPr>
      </w:pPr>
      <w:r>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rPr>
          <w:rFonts w:ascii="Times New Roman" w:hAnsi="Times New Roman"/>
        </w:rPr>
        <w:t>Prijímateľ sa zároveň zaväzuje poskytnúť Poskytovateľovi akékoľvek doplňujúce informácie, ktoré bude Poskytovateľ požadovať v súvislosti s prešetrovaním informácií získaných v rámci systému ARACHNE.</w:t>
      </w:r>
    </w:p>
    <w:p w14:paraId="1E80644C" w14:textId="77777777" w:rsidR="0028393F" w:rsidRPr="00307126" w:rsidRDefault="0028393F" w:rsidP="0028393F">
      <w:pPr>
        <w:pStyle w:val="Normlnywebov"/>
        <w:spacing w:before="120" w:beforeAutospacing="0" w:after="240" w:afterAutospacing="0" w:line="264" w:lineRule="auto"/>
        <w:ind w:left="426"/>
        <w:jc w:val="both"/>
        <w:rPr>
          <w:sz w:val="22"/>
          <w:szCs w:val="22"/>
        </w:rPr>
      </w:pPr>
    </w:p>
    <w:p w14:paraId="6F4C123D" w14:textId="77777777" w:rsidR="00107570" w:rsidRPr="00307126" w:rsidRDefault="00107570" w:rsidP="00E87A79">
      <w:pPr>
        <w:pStyle w:val="Nadpis3"/>
      </w:pPr>
      <w:r w:rsidRPr="00307126">
        <w:t>Článok 13</w:t>
      </w:r>
      <w:r w:rsidRPr="00307126">
        <w:tab/>
      </w:r>
      <w:r w:rsidR="00AC4F7B" w:rsidRPr="00307126">
        <w:t>ZABEZPEČ</w:t>
      </w:r>
      <w:r w:rsidR="00DF4ABE" w:rsidRPr="00307126">
        <w:t>ENIE POHĽADÁVKY</w:t>
      </w:r>
      <w:r w:rsidR="00577ECD" w:rsidRPr="00307126">
        <w:t xml:space="preserve">, </w:t>
      </w:r>
      <w:r w:rsidR="00AC4F7B" w:rsidRPr="00307126">
        <w:t>POISTENIE MAJETKU</w:t>
      </w:r>
      <w:r w:rsidR="00577ECD" w:rsidRPr="00307126">
        <w:t xml:space="preserve"> A ZMLUVNÉ POKUTY</w:t>
      </w:r>
    </w:p>
    <w:p w14:paraId="54649ACE" w14:textId="7CA82BFF"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340"/>
      <w:r w:rsidRPr="00307126">
        <w:rPr>
          <w:rFonts w:ascii="Times New Roman" w:hAnsi="Times New Roman"/>
        </w:rPr>
        <w:t>bude povinný zabezpečiť budúcu pohľadávku zo Zmluvy o poskytnutí NFP</w:t>
      </w:r>
      <w:commentRangeEnd w:id="340"/>
      <w:r w:rsidR="00F2106D" w:rsidRPr="00773D77">
        <w:rPr>
          <w:rStyle w:val="Odkaznakomentr"/>
          <w:rFonts w:ascii="Times New Roman" w:hAnsi="Times New Roman"/>
          <w:sz w:val="22"/>
          <w:lang w:val="x-none"/>
        </w:rPr>
        <w:commentReference w:id="340"/>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w:t>
      </w:r>
      <w:r w:rsidR="005F44B3">
        <w:rPr>
          <w:rFonts w:ascii="Times New Roman" w:hAnsi="Times New Roman"/>
        </w:rPr>
        <w:t>o príspevku z EŠIF</w:t>
      </w:r>
      <w:r w:rsidR="00F247A4" w:rsidRPr="00307126">
        <w:rPr>
          <w:rFonts w:ascii="Times New Roman" w:hAnsi="Times New Roman"/>
        </w:rPr>
        <w:t xml:space="preserve">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lastRenderedPageBreak/>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ŽoP.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r w:rsidR="002B2F9B" w:rsidRPr="00307126">
        <w:rPr>
          <w:sz w:val="22"/>
          <w:szCs w:val="22"/>
        </w:rPr>
        <w:t>rekleňovací úver, t.j. ktorá sa automaticky neznižuje v prípade úhrady NFP alebo jeho časti o túto uhradenú sumu v zmysle pravidiel vyplývajúcich zo Zmluvy o spolupráci a spoločnom postupe medzi bankou a orgánmi zastupujúcimi Slovenskú republiku.</w:t>
      </w:r>
      <w:r w:rsidR="002B2F9B" w:rsidRPr="00773D77">
        <w:rPr>
          <w:sz w:val="22"/>
        </w:rPr>
        <w:t xml:space="preserve"> </w:t>
      </w:r>
      <w:r w:rsidRPr="00307126">
        <w:rPr>
          <w:sz w:val="22"/>
          <w:szCs w:val="22"/>
        </w:rPr>
        <w: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w:t>
      </w:r>
      <w:r w:rsidRPr="00307126">
        <w:rPr>
          <w:sz w:val="22"/>
          <w:szCs w:val="22"/>
        </w:rPr>
        <w:lastRenderedPageBreak/>
        <w:t>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lastRenderedPageBreak/>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obdrží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341"/>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41"/>
      <w:r w:rsidR="00F2106D" w:rsidRPr="00773D77">
        <w:rPr>
          <w:rStyle w:val="Odkaznakomentr"/>
          <w:rFonts w:ascii="Times New Roman" w:hAnsi="Times New Roman"/>
          <w:sz w:val="22"/>
          <w:lang w:val="x-none"/>
        </w:rPr>
        <w:commentReference w:id="341"/>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724F9664"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w:t>
      </w:r>
      <w:del w:id="342" w:author="Autor">
        <w:r w:rsidR="001E40F6" w:rsidRPr="00307126" w:rsidDel="00DD6AB7">
          <w:rPr>
            <w:rFonts w:ascii="Times New Roman" w:hAnsi="Times New Roman"/>
            <w:lang w:eastAsia="sk-SK"/>
          </w:rPr>
          <w:delText xml:space="preserve"> </w:delText>
        </w:r>
      </w:del>
      <w:ins w:id="343" w:author="Autor">
        <w:r w:rsidR="00DD6AB7">
          <w:rPr>
            <w:rFonts w:ascii="Times New Roman" w:hAnsi="Times New Roman"/>
            <w:lang w:eastAsia="sk-SK"/>
          </w:rPr>
          <w:t> </w:t>
        </w:r>
      </w:ins>
      <w:r w:rsidR="001E40F6" w:rsidRPr="00307126">
        <w:rPr>
          <w:rFonts w:ascii="Times New Roman" w:hAnsi="Times New Roman"/>
          <w:lang w:eastAsia="sk-SK"/>
        </w:rPr>
        <w:t>NFP</w:t>
      </w:r>
      <w:ins w:id="344" w:author="Autor">
        <w:r w:rsidR="00DD6AB7">
          <w:rPr>
            <w:rFonts w:ascii="Times New Roman" w:hAnsi="Times New Roman"/>
            <w:lang w:eastAsia="sk-SK"/>
          </w:rPr>
          <w:t>; ak sa poisťuje záloh a zálohom nie je Majetok nadobudnutý z NFP, poistná suma musí byť najmenej vo výške podľa ods. 1 písm. e) prvá a druhá veta tohto článku</w:t>
        </w:r>
      </w:ins>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 xml:space="preserve">Poskytovateľ je oprávnený preskúmať poistenie </w:t>
      </w:r>
      <w:r w:rsidRPr="00307126">
        <w:rPr>
          <w:rFonts w:ascii="Times New Roman" w:hAnsi="Times New Roman"/>
          <w:bCs/>
          <w:lang w:eastAsia="sk-SK"/>
        </w:rPr>
        <w:lastRenderedPageBreak/>
        <w:t>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commentRangeStart w:id="345"/>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345"/>
      <w:r w:rsidR="00DC1ADB">
        <w:rPr>
          <w:rStyle w:val="Odkaznakomentr"/>
          <w:rFonts w:ascii="Times New Roman" w:eastAsia="Times New Roman" w:hAnsi="Times New Roman"/>
          <w:lang w:val="x-none" w:eastAsia="x-none"/>
        </w:rPr>
        <w:commentReference w:id="345"/>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346"/>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346"/>
      <w:r w:rsidR="00F2106D" w:rsidRPr="00773D77">
        <w:rPr>
          <w:rStyle w:val="Odkaznakomentr"/>
          <w:rFonts w:ascii="Times New Roman" w:hAnsi="Times New Roman"/>
          <w:sz w:val="22"/>
          <w:lang w:val="x-none"/>
        </w:rPr>
        <w:commentReference w:id="346"/>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w:t>
      </w:r>
      <w:r w:rsidR="00F73A40" w:rsidRPr="00307126">
        <w:rPr>
          <w:bCs/>
          <w:sz w:val="22"/>
          <w:szCs w:val="22"/>
        </w:rPr>
        <w:lastRenderedPageBreak/>
        <w:t>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15F5B08C"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347"/>
      <w:r w:rsidR="00E80148" w:rsidRPr="00307126">
        <w:rPr>
          <w:rFonts w:ascii="Times New Roman" w:hAnsi="Times New Roman"/>
          <w:lang w:eastAsia="sk-SK"/>
        </w:rPr>
        <w:t xml:space="preserve"> </w:t>
      </w:r>
      <w:r w:rsidR="008B1DAE" w:rsidRPr="00307126">
        <w:rPr>
          <w:rFonts w:ascii="Times New Roman" w:hAnsi="Times New Roman"/>
          <w:lang w:eastAsia="sk-SK"/>
        </w:rPr>
        <w:t xml:space="preserve">.... Eur </w:t>
      </w:r>
      <w:commentRangeEnd w:id="347"/>
      <w:r w:rsidR="008B1DAE" w:rsidRPr="00773D77">
        <w:rPr>
          <w:rStyle w:val="Odkaznakomentr"/>
          <w:rFonts w:ascii="Times New Roman" w:hAnsi="Times New Roman"/>
          <w:sz w:val="22"/>
          <w:lang w:val="x-none"/>
        </w:rPr>
        <w:commentReference w:id="347"/>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r w:rsidR="00AC4F7B" w:rsidRPr="00307126">
        <w:rPr>
          <w:rFonts w:ascii="Times New Roman" w:hAnsi="Times New Roman"/>
          <w:lang w:eastAsia="sk-SK"/>
        </w:rPr>
        <w:t xml:space="preserve">c)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ŽoV.</w:t>
      </w:r>
    </w:p>
    <w:p w14:paraId="4A331C94" w14:textId="0D82A768" w:rsidR="00107570" w:rsidRPr="004C6CB4" w:rsidRDefault="00107570" w:rsidP="00E87A79">
      <w:pPr>
        <w:pStyle w:val="Nadpis3"/>
        <w:rPr>
          <w:lang w:val="sk-SK"/>
        </w:rPr>
      </w:pPr>
      <w:r w:rsidRPr="00307126">
        <w:t>Článok 14</w:t>
      </w:r>
      <w:r w:rsidRPr="00307126">
        <w:tab/>
        <w:t xml:space="preserve">OPRÁVNENÉ </w:t>
      </w:r>
      <w:r w:rsidR="0067212A" w:rsidRPr="004C6CB4">
        <w:t>V</w:t>
      </w:r>
      <w:r w:rsidR="0067212A">
        <w:rPr>
          <w:lang w:val="sk-SK"/>
        </w:rPr>
        <w:t>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7777777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xml:space="preserve">, resp. najskôr od 1. septembra 2013 v prípade projektov realizovaných v rámci </w:t>
      </w:r>
      <w:r w:rsidR="009809B8" w:rsidRPr="00307126">
        <w:rPr>
          <w:rFonts w:ascii="Times New Roman" w:hAnsi="Times New Roman"/>
          <w:bCs/>
        </w:rPr>
        <w:t xml:space="preserve">Iniciatívy </w:t>
      </w:r>
      <w:r w:rsidR="008C3B01" w:rsidRPr="00307126">
        <w:rPr>
          <w:rFonts w:ascii="Times New Roman" w:hAnsi="Times New Roman"/>
          <w:bCs/>
        </w:rPr>
        <w:t>pre zamestnanosť mladých</w:t>
      </w:r>
      <w:r w:rsidR="0037663F" w:rsidRPr="00307126">
        <w:rPr>
          <w:rFonts w:ascii="Times New Roman" w:hAnsi="Times New Roman"/>
          <w:bCs/>
        </w:rPr>
        <w:t xml:space="preserve"> 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77777777"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 Projektu, najskôr od 1.1.2014</w:t>
      </w:r>
      <w:commentRangeStart w:id="348"/>
      <w:r w:rsidRPr="00307126">
        <w:rPr>
          <w:rFonts w:ascii="Times New Roman" w:hAnsi="Times New Roman"/>
        </w:rPr>
        <w:t xml:space="preserve">, </w:t>
      </w:r>
      <w:r w:rsidR="00AA2FB0" w:rsidRPr="00307126">
        <w:rPr>
          <w:rFonts w:ascii="Times New Roman" w:hAnsi="Times New Roman"/>
          <w:bCs/>
        </w:rPr>
        <w:t xml:space="preserve">resp. najskôr od 1. septembra 2013 v prípade projektov realizovaných v rámci </w:t>
      </w:r>
      <w:r w:rsidR="009809B8" w:rsidRPr="00307126">
        <w:rPr>
          <w:rFonts w:ascii="Times New Roman" w:hAnsi="Times New Roman"/>
          <w:bCs/>
        </w:rPr>
        <w:t xml:space="preserve">Iniciatívy </w:t>
      </w:r>
      <w:r w:rsidR="00AA2FB0" w:rsidRPr="00307126">
        <w:rPr>
          <w:rFonts w:ascii="Times New Roman" w:hAnsi="Times New Roman"/>
          <w:bCs/>
        </w:rPr>
        <w:t>pre zamestnanosť mladých</w:t>
      </w:r>
      <w:commentRangeEnd w:id="348"/>
      <w:r w:rsidR="00AA2FB0" w:rsidRPr="00307126">
        <w:rPr>
          <w:rStyle w:val="Odkaznakomentr"/>
          <w:rFonts w:ascii="Times New Roman" w:eastAsia="Times New Roman" w:hAnsi="Times New Roman"/>
          <w:sz w:val="22"/>
          <w:szCs w:val="22"/>
          <w:lang w:val="x-none" w:eastAsia="x-none"/>
        </w:rPr>
        <w:commentReference w:id="348"/>
      </w:r>
      <w:r w:rsidR="00AA2FB0" w:rsidRPr="00307126">
        <w:rPr>
          <w:rFonts w:ascii="Times New Roman" w:hAnsi="Times New Roman"/>
        </w:rPr>
        <w:t xml:space="preserve"> </w:t>
      </w:r>
      <w:r w:rsidRPr="00307126">
        <w:rPr>
          <w:rFonts w:ascii="Times New Roman" w:hAnsi="Times New Roman"/>
        </w:rPr>
        <w:t xml:space="preserve">alebo po Ukončení realizácie hlavných aktivít Projektu, najneskôr však do uplynutia </w:t>
      </w:r>
      <w:commentRangeStart w:id="349"/>
      <w:r w:rsidRPr="00307126">
        <w:rPr>
          <w:rFonts w:ascii="Times New Roman" w:hAnsi="Times New Roman"/>
        </w:rPr>
        <w:t xml:space="preserve">3 mesiacov </w:t>
      </w:r>
      <w:commentRangeEnd w:id="349"/>
      <w:r w:rsidR="000836FA" w:rsidRPr="00307126">
        <w:rPr>
          <w:rStyle w:val="Odkaznakomentr"/>
          <w:rFonts w:ascii="Times New Roman" w:eastAsia="Times New Roman" w:hAnsi="Times New Roman"/>
          <w:sz w:val="22"/>
          <w:szCs w:val="22"/>
          <w:lang w:val="x-none" w:eastAsia="x-none"/>
        </w:rPr>
        <w:commentReference w:id="349"/>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62A8AD2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7D93028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lastRenderedPageBreak/>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r w:rsidR="00C72A22" w:rsidRPr="00307126">
        <w:rPr>
          <w:rFonts w:ascii="Times New Roman" w:hAnsi="Times New Roman"/>
          <w:bCs/>
        </w:rPr>
        <w:t xml:space="preserve">, </w:t>
      </w:r>
      <w:commentRangeStart w:id="350"/>
      <w:r w:rsidR="00C72A22" w:rsidRPr="00307126">
        <w:rPr>
          <w:rFonts w:ascii="Times New Roman" w:hAnsi="Times New Roman"/>
          <w:bCs/>
        </w:rPr>
        <w:t>v prípade ak ide o </w:t>
      </w:r>
      <w:r w:rsidR="00C72A22" w:rsidRPr="00307126">
        <w:rPr>
          <w:rFonts w:ascii="Times New Roman" w:eastAsia="Times New Roman" w:hAnsi="Times New Roman"/>
          <w:color w:val="000000"/>
          <w:lang w:eastAsia="sk-SK"/>
        </w:rPr>
        <w:t>výdavky vykazované zjednodušeným spôsobom vykazovania</w:t>
      </w:r>
      <w:commentRangeEnd w:id="350"/>
      <w:r w:rsidR="00C15C8E">
        <w:rPr>
          <w:rStyle w:val="Odkaznakomentr"/>
          <w:rFonts w:ascii="Times New Roman" w:eastAsia="Times New Roman" w:hAnsi="Times New Roman"/>
          <w:lang w:val="x-none" w:eastAsia="x-none"/>
        </w:rPr>
        <w:commentReference w:id="350"/>
      </w:r>
      <w:r w:rsidR="00C72A22" w:rsidRPr="00307126">
        <w:rPr>
          <w:rFonts w:ascii="Times New Roman" w:eastAsia="Times New Roman" w:hAnsi="Times New Roman"/>
          <w:color w:val="000000"/>
          <w:lang w:eastAsia="sk-SK"/>
        </w:rPr>
        <w:t>,</w:t>
      </w:r>
      <w:r w:rsidR="00C72A22" w:rsidRPr="00307126">
        <w:rPr>
          <w:rFonts w:ascii="Times New Roman" w:hAnsi="Times New Roman"/>
          <w:bCs/>
        </w:rPr>
        <w:t xml:space="preserve"> </w:t>
      </w:r>
      <w:r w:rsidR="00B05042">
        <w:rPr>
          <w:rFonts w:ascii="Times New Roman" w:hAnsi="Times New Roman"/>
          <w:bCs/>
        </w:rPr>
        <w:t xml:space="preserve">v prípade, ak ide o výdavky vynaložené vo forme Vecného príspevku,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77777777"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39EBB7F2"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zadávania zákazky in-house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7D23F2" w:rsidRPr="00307126">
        <w:rPr>
          <w:rFonts w:ascii="Times New Roman" w:hAnsi="Times New Roman"/>
          <w:bCs/>
        </w:rPr>
        <w:t>3</w:t>
      </w:r>
      <w:r w:rsidR="007D23F2">
        <w:rPr>
          <w:rFonts w:ascii="Times New Roman" w:hAnsi="Times New Roman"/>
          <w:bCs/>
        </w:rPr>
        <w:t>3</w:t>
      </w:r>
      <w:r w:rsidR="007D23F2" w:rsidRPr="00307126">
        <w:rPr>
          <w:rFonts w:ascii="Times New Roman" w:hAnsi="Times New Roman"/>
          <w:bCs/>
        </w:rPr>
        <w:t xml:space="preserve"> </w:t>
      </w:r>
      <w:r w:rsidR="00FB00BC" w:rsidRPr="00307126">
        <w:rPr>
          <w:rFonts w:ascii="Times New Roman" w:hAnsi="Times New Roman"/>
          <w:bCs/>
        </w:rPr>
        <w:t xml:space="preserve">Nariadenia </w:t>
      </w:r>
      <w:r w:rsidR="007D23F2">
        <w:rPr>
          <w:rFonts w:ascii="Times New Roman" w:hAnsi="Times New Roman"/>
          <w:bCs/>
        </w:rPr>
        <w:t>2018/1046</w:t>
      </w:r>
      <w:r w:rsidR="00FB00BC" w:rsidRPr="00307126">
        <w:rPr>
          <w:rFonts w:ascii="Times New Roman" w:hAnsi="Times New Roman"/>
          <w:bCs/>
        </w:rPr>
        <w:t xml:space="preserve">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351"/>
      <w:r w:rsidRPr="00307126">
        <w:rPr>
          <w:rFonts w:ascii="Times New Roman" w:hAnsi="Times New Roman"/>
          <w:bCs/>
        </w:rPr>
        <w:t>ktorý je nový</w:t>
      </w:r>
      <w:commentRangeEnd w:id="351"/>
      <w:r w:rsidR="00452D64" w:rsidRPr="00773D77">
        <w:rPr>
          <w:rStyle w:val="Odkaznakomentr"/>
          <w:rFonts w:ascii="Times New Roman" w:hAnsi="Times New Roman"/>
          <w:sz w:val="22"/>
          <w:lang w:val="x-none"/>
        </w:rPr>
        <w:commentReference w:id="351"/>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lastRenderedPageBreak/>
        <w:t>Výdavky Prijímateľa deklarované v </w:t>
      </w:r>
      <w:r w:rsidR="00A95015" w:rsidRPr="00307126">
        <w:rPr>
          <w:rFonts w:ascii="Times New Roman" w:hAnsi="Times New Roman"/>
          <w:bCs/>
        </w:rPr>
        <w:t> </w:t>
      </w:r>
      <w:r w:rsidR="006B2244" w:rsidRPr="00307126">
        <w:rPr>
          <w:rFonts w:ascii="Times New Roman" w:hAnsi="Times New Roman"/>
          <w:bCs/>
        </w:rPr>
        <w:t>ŽoP</w:t>
      </w:r>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685CEB43"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r w:rsidR="006B2244" w:rsidRPr="00307126">
        <w:rPr>
          <w:rFonts w:ascii="Times New Roman" w:hAnsi="Times New Roman"/>
          <w:bCs/>
        </w:rPr>
        <w:t>ŽoP</w:t>
      </w:r>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r w:rsidR="00BD1F35" w:rsidRPr="00307126">
        <w:rPr>
          <w:rFonts w:ascii="Times New Roman" w:hAnsi="Times New Roman"/>
          <w:bCs/>
        </w:rPr>
        <w:t>Ž</w:t>
      </w:r>
      <w:r w:rsidR="006B2244" w:rsidRPr="00307126">
        <w:rPr>
          <w:rFonts w:ascii="Times New Roman" w:hAnsi="Times New Roman"/>
          <w:bCs/>
        </w:rPr>
        <w:t>oP</w:t>
      </w:r>
      <w:r w:rsidRPr="00307126">
        <w:rPr>
          <w:rFonts w:ascii="Times New Roman" w:hAnsi="Times New Roman"/>
          <w:bCs/>
        </w:rPr>
        <w:t>, ak vo zvyšnej časti bude Ž</w:t>
      </w:r>
      <w:r w:rsidR="006B2244" w:rsidRPr="00307126">
        <w:rPr>
          <w:rFonts w:ascii="Times New Roman" w:hAnsi="Times New Roman"/>
          <w:bCs/>
        </w:rPr>
        <w:t xml:space="preserve">oP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307126">
        <w:rPr>
          <w:rFonts w:ascii="Times New Roman" w:hAnsi="Times New Roman"/>
          <w:bCs/>
        </w:rPr>
        <w:t>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14:paraId="2FCBD5EB" w14:textId="77777777" w:rsidR="00A91910" w:rsidRPr="004C6CB4" w:rsidRDefault="00A91910" w:rsidP="00A91910">
      <w:pPr>
        <w:keepNext/>
        <w:spacing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19 UCHOVÁVANIE DOKUMENTOV</w:t>
      </w: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4C6CB4" w:rsidRDefault="00580301" w:rsidP="00A91910">
      <w:pPr>
        <w:spacing w:before="120" w:after="120"/>
        <w:jc w:val="both"/>
        <w:rPr>
          <w:rFonts w:ascii="Times New Roman" w:hAnsi="Times New Roman"/>
          <w:sz w:val="26"/>
          <w:szCs w:val="26"/>
        </w:rPr>
      </w:pPr>
    </w:p>
    <w:p w14:paraId="3DFB30FA" w14:textId="4FBA692B" w:rsidR="00A91910" w:rsidRPr="004C6CB4" w:rsidRDefault="000E3433" w:rsidP="00127E9E">
      <w:pPr>
        <w:keepNext/>
        <w:spacing w:after="120" w:line="264" w:lineRule="auto"/>
        <w:ind w:left="1440" w:hanging="1440"/>
        <w:jc w:val="both"/>
        <w:outlineLvl w:val="2"/>
        <w:rPr>
          <w:rFonts w:ascii="Times New Roman" w:hAnsi="Times New Roman"/>
          <w:b/>
          <w:bCs/>
          <w:sz w:val="26"/>
          <w:szCs w:val="26"/>
          <w:lang w:eastAsia="sk-SK"/>
        </w:rPr>
      </w:pPr>
      <w:r w:rsidRPr="004C6CB4">
        <w:rPr>
          <w:rFonts w:ascii="Times New Roman" w:hAnsi="Times New Roman"/>
          <w:b/>
          <w:bCs/>
          <w:sz w:val="26"/>
          <w:szCs w:val="26"/>
          <w:lang w:eastAsia="sk-SK"/>
        </w:rPr>
        <w:t xml:space="preserve">Článok </w:t>
      </w:r>
      <w:r w:rsidR="00A91910" w:rsidRPr="004C6CB4">
        <w:rPr>
          <w:rFonts w:ascii="Times New Roman" w:hAnsi="Times New Roman"/>
          <w:b/>
          <w:bCs/>
          <w:sz w:val="26"/>
          <w:szCs w:val="26"/>
          <w:lang w:eastAsia="sk-SK"/>
        </w:rPr>
        <w:t>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predfinancovania,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tak v predloženej Žiadosti o platbu (poskytnutie predfinancovania) použije kurz banky platný v deň zdaniteľného plnenia </w:t>
      </w:r>
      <w:r w:rsidRPr="00307126">
        <w:rPr>
          <w:rFonts w:ascii="Times New Roman" w:hAnsi="Times New Roman"/>
          <w:lang w:eastAsia="sk-SK"/>
        </w:rPr>
        <w:lastRenderedPageBreak/>
        <w:t xml:space="preserve">uvedený na účtovnom doklade. Následne pri Žiadosti o platbu (zúčtovanie predfinancovania)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307126" w:rsidSect="00A66B02">
      <w:footerReference w:type="default" r:id="rId1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19CCB437" w14:textId="77777777" w:rsidR="005766BC" w:rsidRPr="00972C9F" w:rsidRDefault="005766BC">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8" w:author="Autor" w:initials="A">
    <w:p w14:paraId="5D2A609E" w14:textId="77777777" w:rsidR="005766BC" w:rsidRPr="00833664" w:rsidRDefault="005766BC">
      <w:pPr>
        <w:pStyle w:val="Textkomentra"/>
        <w:rPr>
          <w:lang w:val="sk-SK"/>
        </w:rPr>
      </w:pPr>
      <w:r w:rsidRPr="00833664">
        <w:rPr>
          <w:rStyle w:val="Odkaznakomentr"/>
        </w:rPr>
        <w:annotationRef/>
      </w:r>
      <w:r w:rsidRPr="00833664">
        <w:rPr>
          <w:lang w:val="sk-SK"/>
        </w:rPr>
        <w:t>V prípade veľkých projektov RO nahradí ustanovenie nasledovne:</w:t>
      </w:r>
    </w:p>
    <w:p w14:paraId="3DC987E8" w14:textId="77777777" w:rsidR="005766BC" w:rsidRPr="00833664" w:rsidRDefault="005766BC">
      <w:pPr>
        <w:pStyle w:val="Textkomentra"/>
        <w:rPr>
          <w:lang w:val="sk-SK"/>
        </w:rPr>
      </w:pPr>
    </w:p>
    <w:p w14:paraId="776FA871" w14:textId="77777777" w:rsidR="005766BC" w:rsidRPr="008138ED" w:rsidRDefault="005766BC">
      <w:pPr>
        <w:pStyle w:val="Textkomentra"/>
        <w:rPr>
          <w:lang w:val="sk-SK"/>
        </w:rPr>
      </w:pPr>
      <w:r w:rsidRPr="00833664">
        <w:rPr>
          <w:lang w:val="sk-SK"/>
        </w:rPr>
        <w:t>,,</w:t>
      </w:r>
      <w:r w:rsidRPr="00833664">
        <w:rPr>
          <w:i/>
          <w:lang w:val="sk-SK"/>
        </w:rPr>
        <w:t>maximálna výška je určená v informácii Poskytovateľa o schválení poskytnutia príspevku pola § 27 ods. 6 zákona o príspevku z EŠIF</w:t>
      </w:r>
      <w:r w:rsidRPr="00833664">
        <w:rPr>
          <w:lang w:val="sk-SK"/>
        </w:rPr>
        <w:t>“</w:t>
      </w:r>
      <w:r>
        <w:rPr>
          <w:lang w:val="sk-SK"/>
        </w:rPr>
        <w:t xml:space="preserve"> </w:t>
      </w:r>
    </w:p>
  </w:comment>
  <w:comment w:id="18" w:author="Autor" w:initials="A">
    <w:p w14:paraId="71412907" w14:textId="77777777"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9" w:author="Autor" w:initials="A">
    <w:p w14:paraId="119DFD1A" w14:textId="06876791"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0" w:author="Autor" w:initials="A">
    <w:p w14:paraId="203E2362" w14:textId="77777777" w:rsidR="005766BC" w:rsidRPr="003311ED" w:rsidRDefault="005766BC">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1" w:author="Autor" w:initials="A">
    <w:p w14:paraId="75038045" w14:textId="139CD99B" w:rsidR="005766BC" w:rsidRPr="003311ED" w:rsidRDefault="005766BC">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2" w:author="Autor" w:initials="A">
    <w:p w14:paraId="2B6FE8F8" w14:textId="77777777" w:rsidR="005766BC" w:rsidRPr="003311ED" w:rsidRDefault="005766BC" w:rsidP="00716242">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3" w:author="Autor" w:initials="A">
    <w:p w14:paraId="225CCF41" w14:textId="77777777" w:rsidR="005766BC" w:rsidRPr="009A28F0" w:rsidRDefault="005766BC"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24" w:author="Autor" w:initials="A">
    <w:p w14:paraId="4B5CF474" w14:textId="77777777" w:rsidR="005766BC" w:rsidRPr="003311ED" w:rsidRDefault="005766BC">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5" w:author="Autor" w:initials="A">
    <w:p w14:paraId="59D1C8D0" w14:textId="77777777" w:rsidR="005766BC" w:rsidRPr="003311ED" w:rsidRDefault="005766BC">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6" w:author="Autor" w:initials="A">
    <w:p w14:paraId="625008E9" w14:textId="5301EF31" w:rsidR="005766BC" w:rsidRDefault="005766BC">
      <w:pPr>
        <w:pStyle w:val="Textkomentra"/>
      </w:pPr>
      <w:r>
        <w:rPr>
          <w:rStyle w:val="Odkaznakomentr"/>
        </w:rPr>
        <w:annotationRef/>
      </w:r>
      <w:r w:rsidRPr="00372A72">
        <w:t>Vypustí sa, ak projekt zo svojej podstaty nemôže generovať príjem</w:t>
      </w:r>
    </w:p>
  </w:comment>
  <w:comment w:id="27" w:author="Autor" w:initials="A">
    <w:p w14:paraId="39D3DCD9" w14:textId="77777777"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8" w:author="Autor" w:initials="A">
    <w:p w14:paraId="39B440C0" w14:textId="0354BE11"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9" w:author="Autor" w:initials="A">
    <w:p w14:paraId="06F7AB11" w14:textId="77777777"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30" w:author="Autor" w:initials="A">
    <w:p w14:paraId="46A2CC8C" w14:textId="0CC46A6B"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31" w:author="Autor" w:initials="A">
    <w:p w14:paraId="6E8DF4E4" w14:textId="77777777" w:rsidR="005766BC" w:rsidRDefault="005766BC" w:rsidP="002F22D1">
      <w:pPr>
        <w:pStyle w:val="Textkomentra"/>
      </w:pPr>
      <w:r>
        <w:rPr>
          <w:rStyle w:val="Odkaznakomentr"/>
        </w:rPr>
        <w:annotationRef/>
      </w:r>
      <w:r w:rsidRPr="0067091C">
        <w:t>V prípade veľkých projektov a postupu podľa § 27 ods. 8 zákona o príspevku z EŠIF, RO upraví znenie tak, že výška NFP vychádza z výšky určenej v žiadosti o NFP zaslanej na schválenie EK. Maximálna výška NFP vychádza z rozhodnutia EK a na základe rozhodnutia EK môže byť táto aj zmenená</w:t>
      </w:r>
    </w:p>
  </w:comment>
  <w:comment w:id="32" w:author="Autor" w:initials="A">
    <w:p w14:paraId="56F8CD75" w14:textId="77777777" w:rsidR="005766BC" w:rsidRDefault="005766BC">
      <w:pPr>
        <w:pStyle w:val="Textkomentra"/>
      </w:pPr>
      <w:r>
        <w:rPr>
          <w:rStyle w:val="Odkaznakomentr"/>
        </w:rPr>
        <w:annotationRef/>
      </w:r>
      <w:r>
        <w:t>Doplní RO</w:t>
      </w:r>
    </w:p>
  </w:comment>
  <w:comment w:id="33" w:author="Autor" w:initials="A">
    <w:p w14:paraId="5D8DA1D5" w14:textId="3C00CEFF" w:rsidR="005766BC" w:rsidRPr="00BC5687" w:rsidRDefault="005766BC" w:rsidP="00C72A22">
      <w:pPr>
        <w:pStyle w:val="Textkomentra"/>
        <w:rPr>
          <w:lang w:val="sk-SK"/>
        </w:rPr>
      </w:pPr>
      <w:r>
        <w:rPr>
          <w:rStyle w:val="Odkaznakomentr"/>
        </w:rPr>
        <w:annotationRef/>
      </w:r>
      <w:r>
        <w:rPr>
          <w:lang w:val="sk-SK"/>
        </w:rPr>
        <w:t>V prípade, ak sa zjednodušené vykazovanie výdavkov v projekte neaplikuje RO predmetné ustanovenie odstráni</w:t>
      </w:r>
    </w:p>
  </w:comment>
  <w:comment w:id="35" w:author="Autor" w:initials="A">
    <w:p w14:paraId="21EEDA72" w14:textId="77777777" w:rsidR="005766BC" w:rsidRDefault="005766BC" w:rsidP="002F22D1">
      <w:pPr>
        <w:pStyle w:val="Textkomentra"/>
      </w:pPr>
      <w:r>
        <w:rPr>
          <w:rStyle w:val="Odkaznakomentr"/>
        </w:rPr>
        <w:annotationRef/>
      </w:r>
      <w:r>
        <w:t xml:space="preserve">Doba 5 rokov môže byť za splnenia podmienok uvedených v článku 71 všeobecného nariadenia </w:t>
      </w:r>
      <w:r w:rsidRPr="00BA45D2">
        <w:t>skrátená  v prípade MSP</w:t>
      </w:r>
      <w:r>
        <w:t xml:space="preserve"> na 3 roky. </w:t>
      </w:r>
    </w:p>
  </w:comment>
  <w:comment w:id="34" w:author="Autor" w:initials="A">
    <w:p w14:paraId="1139A1D6" w14:textId="20F1C976" w:rsidR="005766BC" w:rsidRDefault="005766BC">
      <w:pPr>
        <w:pStyle w:val="Textkomentra"/>
      </w:pPr>
      <w:r>
        <w:rPr>
          <w:rStyle w:val="Odkaznakomentr"/>
        </w:rPr>
        <w:annotationRef/>
      </w:r>
      <w:r>
        <w:rPr>
          <w:rStyle w:val="Odkaznakomentr"/>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38" w:author="Autor" w:initials="A">
    <w:p w14:paraId="633F1231" w14:textId="77777777" w:rsidR="005766BC" w:rsidRPr="00C00CAF" w:rsidRDefault="005766BC" w:rsidP="00A433DA">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36" w:author="Autor" w:initials="A">
    <w:p w14:paraId="13908A15" w14:textId="77777777"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37" w:author="Autor" w:initials="A">
    <w:p w14:paraId="05A9C649" w14:textId="650C52D6"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39" w:author="Autor" w:initials="A">
    <w:p w14:paraId="5D2881E2" w14:textId="77777777" w:rsidR="005766BC" w:rsidRDefault="005766BC">
      <w:pPr>
        <w:pStyle w:val="Textkomentra"/>
      </w:pPr>
      <w:r>
        <w:rPr>
          <w:rStyle w:val="Odkaznakomentr"/>
        </w:rPr>
        <w:annotationRef/>
      </w:r>
      <w:r w:rsidRPr="00576235">
        <w:t>Poskytovateľ je povinný dodržať podmienku v zmysle kapitoly 3.5.10, ods. 2 písm. h) Systému riadenia EŠIF.</w:t>
      </w:r>
    </w:p>
  </w:comment>
  <w:comment w:id="41" w:author="Autor" w:initials="A">
    <w:p w14:paraId="516CF7BB" w14:textId="77777777"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42" w:author="Autor" w:initials="A">
    <w:p w14:paraId="760BB11C" w14:textId="66334264"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43" w:author="Autor" w:initials="A">
    <w:p w14:paraId="39968299" w14:textId="77777777" w:rsidR="005766BC" w:rsidRDefault="005766BC"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44" w:author="Autor" w:initials="A">
    <w:p w14:paraId="5E1CF222" w14:textId="77777777" w:rsidR="005766BC" w:rsidRDefault="005766BC" w:rsidP="002F22D1">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1781F84B" w14:textId="77777777" w:rsidR="005766BC" w:rsidRPr="0051470D" w:rsidRDefault="005766BC" w:rsidP="002F22D1">
      <w:pPr>
        <w:pStyle w:val="Textkomentra"/>
        <w:rPr>
          <w:lang w:val="sk-SK"/>
        </w:rPr>
      </w:pPr>
    </w:p>
    <w:p w14:paraId="701F04F9" w14:textId="77777777" w:rsidR="005766BC" w:rsidRDefault="005766BC" w:rsidP="002F22D1">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710EB958" w14:textId="77777777" w:rsidR="005766BC" w:rsidRDefault="005766BC" w:rsidP="002F22D1">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45" w:author="Autor" w:initials="A">
    <w:p w14:paraId="73BF31C8" w14:textId="77777777" w:rsidR="005766BC" w:rsidRPr="00696ADB" w:rsidRDefault="005766BC" w:rsidP="00C72A22">
      <w:pPr>
        <w:pStyle w:val="Textkomentra"/>
        <w:rPr>
          <w:lang w:val="sk-SK"/>
        </w:rPr>
      </w:pPr>
      <w:r>
        <w:rPr>
          <w:rStyle w:val="Odkaznakomentr"/>
        </w:rPr>
        <w:annotationRef/>
      </w:r>
      <w:r>
        <w:rPr>
          <w:lang w:val="sk-SK"/>
        </w:rPr>
        <w:t>RO odstráni, ak sa v projekte zjednodušené vykazovanie výdavkov nevyužíva</w:t>
      </w:r>
    </w:p>
  </w:comment>
  <w:comment w:id="46" w:author="Autor" w:initials="A">
    <w:p w14:paraId="5CE94C98" w14:textId="77777777" w:rsidR="005766BC" w:rsidRDefault="005766BC">
      <w:pPr>
        <w:pStyle w:val="Textkomentra"/>
      </w:pPr>
      <w:r>
        <w:rPr>
          <w:rStyle w:val="Odkaznakomentr"/>
        </w:rPr>
        <w:annotationRef/>
      </w:r>
      <w:r>
        <w:t>Všetky chýbajúce údaje doplní RO</w:t>
      </w:r>
    </w:p>
  </w:comment>
  <w:comment w:id="47" w:author="Autor" w:initials="A">
    <w:p w14:paraId="7D2C4526" w14:textId="77777777" w:rsidR="005766BC" w:rsidRDefault="005766BC"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48" w:author="Autor" w:initials="A">
    <w:p w14:paraId="2665AC28" w14:textId="77777777" w:rsidR="005766BC" w:rsidRPr="005F6D2D" w:rsidRDefault="005766BC" w:rsidP="000E3CC2">
      <w:pPr>
        <w:pStyle w:val="Textkomentra"/>
        <w:rPr>
          <w:lang w:val="sk-SK"/>
        </w:rPr>
      </w:pPr>
      <w:r>
        <w:rPr>
          <w:rStyle w:val="Odkaznakomentr"/>
        </w:rPr>
        <w:annotationRef/>
      </w:r>
      <w:r>
        <w:t xml:space="preserve">Doplní sa lehota v zmysle Výzvy a čl. 71 ods. 1 všeobecného nariadenia, t.j. päťročná alebo trojročná lehota, okrem projektov ESF, v ktorých sa </w:t>
      </w:r>
      <w:r w:rsidRPr="00143198">
        <w:t>nepostupuje</w:t>
      </w:r>
      <w:r>
        <w:rPr>
          <w:lang w:val="sk-SK"/>
        </w:rPr>
        <w:t xml:space="preserve"> </w:t>
      </w:r>
      <w:r>
        <w:t xml:space="preserve">podľa čl. 71 ods. 1 všeobecného nariadenia. </w:t>
      </w:r>
    </w:p>
  </w:comment>
  <w:comment w:id="50" w:author="Autor" w:initials="A">
    <w:p w14:paraId="258A3CFF" w14:textId="77777777" w:rsidR="005766BC" w:rsidRDefault="005766BC">
      <w:pPr>
        <w:pStyle w:val="Textkomentra"/>
      </w:pPr>
      <w:r>
        <w:rPr>
          <w:rStyle w:val="Odkaznakomentr"/>
        </w:rPr>
        <w:annotationRef/>
      </w:r>
      <w:r w:rsidRPr="00BD2AA7">
        <w:t>Napríklad kópia pozvánky na posledné školenie spolu s kópiou prezenčnej listiny účastníkov.</w:t>
      </w:r>
      <w:r>
        <w:t xml:space="preserve"> </w:t>
      </w:r>
    </w:p>
  </w:comment>
  <w:comment w:id="51" w:author="Autor" w:initials="A">
    <w:p w14:paraId="4352BA89" w14:textId="77777777" w:rsidR="005766BC" w:rsidRDefault="005766BC"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54" w:author="Autor" w:initials="A">
    <w:p w14:paraId="2C2E970A" w14:textId="77777777" w:rsidR="005766BC" w:rsidRDefault="005766BC" w:rsidP="00BA4EC8">
      <w:pPr>
        <w:pStyle w:val="Textkomentra"/>
      </w:pPr>
      <w:r>
        <w:rPr>
          <w:rStyle w:val="Odkaznakomentr"/>
        </w:rPr>
        <w:annotationRef/>
      </w:r>
      <w:r>
        <w:t>Koncesie, odkaz na web, práce chýbajú, ak neprišla ani jedna ponuky</w:t>
      </w:r>
    </w:p>
  </w:comment>
  <w:comment w:id="55" w:author="Autor" w:initials="A">
    <w:p w14:paraId="212D4BB2" w14:textId="38C69055" w:rsidR="005766BC" w:rsidRDefault="005766BC">
      <w:pPr>
        <w:pStyle w:val="Textkomentra"/>
      </w:pPr>
      <w:r>
        <w:rPr>
          <w:rStyle w:val="Odkaznakomentr"/>
        </w:rPr>
        <w:annotationRef/>
      </w:r>
      <w:r>
        <w:rPr>
          <w:lang w:val="sk-SK"/>
        </w:rPr>
        <w:t>RO odstráni, ak sa v projekte zjednodušené vykazovanie výdavkov nevyužíva.</w:t>
      </w:r>
    </w:p>
  </w:comment>
  <w:comment w:id="56" w:author="Autor" w:initials="A">
    <w:p w14:paraId="0F7D11E2" w14:textId="159331A8" w:rsidR="005766BC" w:rsidRPr="00335ACA" w:rsidRDefault="005766BC">
      <w:pPr>
        <w:pStyle w:val="Textkomentra"/>
        <w:rPr>
          <w:lang w:val="sk-SK"/>
        </w:rPr>
      </w:pPr>
      <w:r>
        <w:rPr>
          <w:rStyle w:val="Odkaznakomentr"/>
        </w:rPr>
        <w:annotationRef/>
      </w:r>
      <w:r>
        <w:rPr>
          <w:lang w:val="sk-SK"/>
        </w:rPr>
        <w:t xml:space="preserve">Z pohľadu ZVO sa začatie postupu považuje odoslanie oznámenia alebo zaslanie výzvy na predkladanie ponúk. Uvedené však predstavuje jeden z možných rozhodných okamihov pre počítanie lehoty v nadväznosti na </w:t>
      </w:r>
      <w:r w:rsidRPr="00580D03">
        <w:rPr>
          <w:lang w:val="sk-SK"/>
        </w:rPr>
        <w:t>čl. 9 ods. 4 písm. b) bod. x) Vzoru prílohy č. 1 VZP</w:t>
      </w:r>
      <w:r>
        <w:rPr>
          <w:lang w:val="sk-SK"/>
        </w:rPr>
        <w:t xml:space="preserve"> Zmluvy o NFP a predstavuje tak preukázateľný  začiatok aktivít v procese verejného obstarávania.</w:t>
      </w:r>
    </w:p>
  </w:comment>
  <w:comment w:id="61" w:author="Autor" w:initials="A">
    <w:p w14:paraId="56432141" w14:textId="77777777"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62" w:author="Autor" w:initials="A">
    <w:p w14:paraId="57CAE093" w14:textId="24D2D295"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63" w:author="Autor" w:initials="A">
    <w:p w14:paraId="2B5F801C" w14:textId="3F3A7E3F" w:rsidR="005766BC" w:rsidRPr="00E47083" w:rsidRDefault="005766BC">
      <w:pPr>
        <w:pStyle w:val="Textkomentra"/>
        <w:rPr>
          <w:lang w:val="sk-SK"/>
        </w:rPr>
      </w:pPr>
      <w:r>
        <w:rPr>
          <w:rStyle w:val="Odkaznakomentr"/>
        </w:rPr>
        <w:annotationRef/>
      </w:r>
      <w:r w:rsidRPr="008C3850">
        <w:rPr>
          <w:lang w:val="sk-SK"/>
        </w:rPr>
        <w:t>Vypustí sa ak nie je relevantné</w:t>
      </w:r>
    </w:p>
  </w:comment>
  <w:comment w:id="65" w:author="Autor" w:initials="A">
    <w:p w14:paraId="1D165A32" w14:textId="77777777" w:rsidR="005766BC" w:rsidRDefault="005766BC">
      <w:pPr>
        <w:pStyle w:val="Textkomentra"/>
      </w:pPr>
      <w:r>
        <w:rPr>
          <w:rStyle w:val="Odkaznakomentr"/>
        </w:rPr>
        <w:annotationRef/>
      </w:r>
      <w:r>
        <w:t>Alebo troch rokov, ak sú na skrátenie lehoty splnené podmienky.</w:t>
      </w:r>
    </w:p>
  </w:comment>
  <w:comment w:id="64" w:author="Autor" w:initials="A">
    <w:p w14:paraId="7D8EEE20" w14:textId="77777777" w:rsidR="005766BC" w:rsidRPr="00685086" w:rsidRDefault="005766BC">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101" w:author="Autor" w:initials="A">
    <w:p w14:paraId="6F524A24" w14:textId="77777777" w:rsidR="005766BC" w:rsidRDefault="005766BC">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,,best practice“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147" w:author="Autor" w:initials="A">
    <w:p w14:paraId="42F3457B" w14:textId="77777777" w:rsidR="005766BC" w:rsidRPr="000E1967" w:rsidRDefault="005766BC">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204" w:author="Autor" w:initials="A">
    <w:p w14:paraId="2FE7E065" w14:textId="1130A5F6" w:rsidR="005766BC" w:rsidRDefault="005766BC" w:rsidP="00AC0259">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 ante finančnej opravy, pričom sa identifikuje aj nežiadaná suma.</w:t>
      </w:r>
    </w:p>
    <w:p w14:paraId="403F1DB4" w14:textId="50635C4E" w:rsidR="005766BC" w:rsidRDefault="005766BC">
      <w:pPr>
        <w:pStyle w:val="Textkomentra"/>
      </w:pPr>
    </w:p>
  </w:comment>
  <w:comment w:id="205" w:author="Autor" w:initials="A">
    <w:p w14:paraId="11C19D3E" w14:textId="39F09095" w:rsidR="005766BC" w:rsidRDefault="005766BC">
      <w:pPr>
        <w:pStyle w:val="Textkomentra"/>
      </w:pPr>
      <w:r>
        <w:rPr>
          <w:rStyle w:val="Odkaznakomentr"/>
        </w:rPr>
        <w:annotationRef/>
      </w:r>
      <w:r>
        <w:rPr>
          <w:lang w:val="sk-SK"/>
        </w:rPr>
        <w:t>RO má ešte pred týmto odsekom vložený nasledovný odsek: „</w:t>
      </w:r>
      <w:r>
        <w:t>V prípade uplatnenia nepotvrdenej ex ante finančnej opravy za porušenie pravidiel a postupov VO je prijímateľ povinný deklarovať 100 % hodnoty výdavku, ktorá bude až na úrovni riadiaceho orgánu/sprostredkovateľského orgánu znížená o zodpovedajúcu výšku finančnej opravy.</w:t>
      </w:r>
      <w:r>
        <w:rPr>
          <w:lang w:val="sk-SK"/>
        </w:rPr>
        <w:t>“ Zvážiť uvedený odsek vzhľadom na dôsledky vyplývajúce zo zistení OA a CO.</w:t>
      </w:r>
    </w:p>
  </w:comment>
  <w:comment w:id="212" w:author="Autor" w:initials="A">
    <w:p w14:paraId="19115B95" w14:textId="77777777" w:rsidR="005766BC" w:rsidRPr="000E2BE6" w:rsidRDefault="005766BC" w:rsidP="00C72A22">
      <w:pPr>
        <w:pStyle w:val="Textkomentra"/>
        <w:rPr>
          <w:lang w:val="sk-SK"/>
        </w:rPr>
      </w:pPr>
      <w:r>
        <w:rPr>
          <w:rStyle w:val="Odkaznakomentr"/>
        </w:rPr>
        <w:annotationRef/>
      </w:r>
      <w:r>
        <w:rPr>
          <w:lang w:val="sk-SK"/>
        </w:rPr>
        <w:t>RO odstráni v prípade, že sa v projekte nevyužíva zjednodušené vykazovanie výdavkov.</w:t>
      </w:r>
    </w:p>
  </w:comment>
  <w:comment w:id="217" w:author="Autor" w:initials="A">
    <w:p w14:paraId="7D0B534B" w14:textId="23A3D689" w:rsidR="005766BC" w:rsidRPr="00EF4107" w:rsidRDefault="005766BC">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218" w:author="Autor" w:initials="A">
    <w:p w14:paraId="5BD797D3" w14:textId="77777777" w:rsidR="005766BC" w:rsidRPr="00BF3F38" w:rsidRDefault="005766BC">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219" w:author="Autor" w:initials="A">
    <w:p w14:paraId="78E86446" w14:textId="35EFF233" w:rsidR="005766BC" w:rsidRPr="00D73FAF" w:rsidRDefault="005766BC">
      <w:pPr>
        <w:pStyle w:val="Textkomentra"/>
        <w:rPr>
          <w:lang w:val="sk-SK"/>
        </w:rPr>
      </w:pPr>
      <w:r>
        <w:rPr>
          <w:rStyle w:val="Odkaznakomentr"/>
        </w:rPr>
        <w:annotationRef/>
      </w:r>
      <w:r>
        <w:t>V prípade projektov ESF</w:t>
      </w:r>
      <w:r>
        <w:rPr>
          <w:lang w:val="sk-SK"/>
        </w:rPr>
        <w:t xml:space="preserve"> (vrátane IZM)</w:t>
      </w:r>
      <w:r>
        <w:t xml:space="preserve">,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/ie</w:t>
      </w:r>
      <w:r>
        <w:t xml:space="preserve"> správu</w:t>
      </w:r>
      <w:r>
        <w:rPr>
          <w:i/>
        </w:rPr>
        <w:t>/y</w:t>
      </w:r>
      <w:r>
        <w:t xml:space="preserve">. Následná monitorovacia správa sa predkladá do 30. dňa mesiaca  nasledujúceho po sledovanom období.  Za prvé monitorované obdobie sa považuje obdobie od ukončenia aktivít Projektu (t.j.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220" w:author="Autor" w:initials="A">
    <w:p w14:paraId="065BBD7B" w14:textId="77777777" w:rsidR="005766BC" w:rsidRPr="00F8306F" w:rsidRDefault="005766BC"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221" w:author="Autor" w:initials="A">
    <w:p w14:paraId="0880C877" w14:textId="619ED916" w:rsidR="005766BC" w:rsidRDefault="005766BC">
      <w:pPr>
        <w:pStyle w:val="Textkomentra"/>
      </w:pPr>
      <w:r>
        <w:rPr>
          <w:rStyle w:val="Odkaznakomentr"/>
        </w:rPr>
        <w:annotationRef/>
      </w:r>
      <w:r>
        <w:rPr>
          <w:lang w:val="sk-SK"/>
        </w:rPr>
        <w:t xml:space="preserve">Relevantné pre projekty ESF (vrátane IZM).  </w:t>
      </w:r>
    </w:p>
  </w:comment>
  <w:comment w:id="222" w:author="Autor" w:initials="A">
    <w:p w14:paraId="4F973A39" w14:textId="77777777" w:rsidR="005766BC" w:rsidRPr="00DA6CAD" w:rsidRDefault="005766BC"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223" w:author="Autor" w:initials="A">
    <w:p w14:paraId="77A17100" w14:textId="77777777" w:rsidR="005766BC" w:rsidRPr="00161823" w:rsidRDefault="005766BC"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224" w:author="Autor" w:initials="A">
    <w:p w14:paraId="33F99FC8" w14:textId="77777777"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25" w:author="Autor" w:initials="A">
    <w:p w14:paraId="0778F41B" w14:textId="46E56BC1" w:rsidR="005766BC" w:rsidRPr="003311ED" w:rsidRDefault="005766BC">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26" w:author="Autor" w:initials="A">
    <w:p w14:paraId="463960E3" w14:textId="77777777" w:rsidR="005766BC" w:rsidRDefault="005766BC" w:rsidP="006071B1">
      <w:pPr>
        <w:pStyle w:val="Textkomentra"/>
        <w:rPr>
          <w:lang w:val="sk-SK"/>
        </w:rPr>
      </w:pPr>
      <w:r>
        <w:rPr>
          <w:rStyle w:val="Odkaznakomentr"/>
        </w:rPr>
        <w:annotationRef/>
      </w:r>
      <w:r w:rsidRPr="00F47149">
        <w:rPr>
          <w:lang w:val="sk-SK"/>
        </w:rPr>
        <w:t>RO určí primeranú lehotu na predloženie doplňujúcich údajov k preukázaniu dodaniu predmetu plnenia, napr. v Príručke pre prijímateľa. Ak nie je určená iná lehota, Prijímateľ je povinný urobiť tak bezodkladne, t.j. do siedmich dní.</w:t>
      </w:r>
    </w:p>
  </w:comment>
  <w:comment w:id="229" w:author="Autor" w:initials="A">
    <w:p w14:paraId="7C52490C" w14:textId="3E5DBC8D" w:rsidR="005766BC" w:rsidRPr="001E6BF9" w:rsidRDefault="005766BC">
      <w:pPr>
        <w:pStyle w:val="Textkomentra"/>
        <w:rPr>
          <w:lang w:val="sk-SK"/>
        </w:rPr>
      </w:pPr>
      <w:r>
        <w:rPr>
          <w:rStyle w:val="Odkaznakomentr"/>
        </w:rPr>
        <w:annotationRef/>
      </w:r>
      <w:r w:rsidRPr="001E6BF9">
        <w:t>RO je oprávnený určiť doporučené veľkosti priamo do textu zmluvy</w:t>
      </w:r>
      <w:r>
        <w:rPr>
          <w:lang w:val="sk-SK"/>
        </w:rPr>
        <w:t>,</w:t>
      </w:r>
      <w:r w:rsidRPr="001E6BF9">
        <w:t xml:space="preserve"> napr. v zmysle MP CKO č. 16</w:t>
      </w:r>
      <w:r>
        <w:rPr>
          <w:lang w:val="sk-SK"/>
        </w:rPr>
        <w:t xml:space="preserve">. </w:t>
      </w:r>
    </w:p>
  </w:comment>
  <w:comment w:id="230" w:author="Autor" w:initials="A">
    <w:p w14:paraId="2246BD55" w14:textId="77777777" w:rsidR="005766BC" w:rsidRDefault="005766BC">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31" w:author="Autor" w:initials="A">
    <w:p w14:paraId="0EDA29B1" w14:textId="77777777" w:rsidR="005766BC" w:rsidRDefault="005766BC">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232" w:author="Autor" w:initials="A">
    <w:p w14:paraId="627E2D89" w14:textId="77777777" w:rsidR="005766BC" w:rsidRDefault="005766BC">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233" w:author="Autor" w:initials="A">
    <w:p w14:paraId="67FC44C6" w14:textId="6DECCF32" w:rsidR="005766BC" w:rsidRDefault="005766BC">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34" w:author="Autor" w:initials="A">
    <w:p w14:paraId="07ACAF60" w14:textId="12BF34A8" w:rsidR="005766BC" w:rsidRPr="00A3129A" w:rsidRDefault="005766BC">
      <w:pPr>
        <w:pStyle w:val="Textkomentra"/>
        <w:rPr>
          <w:lang w:val="sk-SK"/>
        </w:rPr>
      </w:pPr>
      <w:r>
        <w:rPr>
          <w:rStyle w:val="Odkaznakomentr"/>
        </w:rPr>
        <w:annotationRef/>
      </w:r>
      <w:r>
        <w:rPr>
          <w:lang w:val="sk-SK"/>
        </w:rPr>
        <w:t>V prípade vypustenia zmeny v termíne Ukončenia realizácie hlavných aktivít Projektu z menej významných zmien podľa článku 6 ods. 6.2 písmeno d), resp. zo zmien ako takých  (odsek 6.8 zmluvy), sa vyznačený text nahradí týmto novým textom: „</w:t>
      </w:r>
      <w:r w:rsidRPr="00A3129A">
        <w:rPr>
          <w:i/>
          <w:lang w:val="sk-SK"/>
        </w:rPr>
        <w:t>postupovať podľa článku 4 ods. 6 VZP.</w:t>
      </w:r>
      <w:r>
        <w:rPr>
          <w:lang w:val="sk-SK"/>
        </w:rPr>
        <w:t>“</w:t>
      </w:r>
    </w:p>
  </w:comment>
  <w:comment w:id="289" w:author="Autor" w:initials="A">
    <w:p w14:paraId="26D02034" w14:textId="0F66C86F" w:rsidR="005766BC" w:rsidRPr="005D69CA" w:rsidRDefault="005766BC">
      <w:pPr>
        <w:pStyle w:val="Textkomentra"/>
        <w:rPr>
          <w:lang w:val="sk-SK"/>
        </w:rPr>
      </w:pPr>
      <w:r>
        <w:rPr>
          <w:rStyle w:val="Odkaznakomentr"/>
        </w:rPr>
        <w:annotationRef/>
      </w:r>
      <w:r>
        <w:rPr>
          <w:lang w:val="sk-SK"/>
        </w:rPr>
        <w:t xml:space="preserve">Táto alternatíva sa tu uvádza z dôvodu, že sa v najvážnejších prípadoch zrejme stane to, že poskytovateľ neakceptuje oznámenie o predĺžení Doby RHAP a vymieni si prejednanie tejto zmeny ako významnejšej zmeny podľa čl. 6 </w:t>
      </w:r>
      <w:bookmarkStart w:id="290" w:name="_GoBack"/>
      <w:bookmarkEnd w:id="290"/>
      <w:r>
        <w:rPr>
          <w:lang w:val="sk-SK"/>
        </w:rPr>
        <w:t>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287" w:author="Autor" w:initials="A">
    <w:p w14:paraId="1B460D8F" w14:textId="7C2C5A2A" w:rsidR="005766BC" w:rsidRDefault="005766BC">
      <w:pPr>
        <w:pStyle w:val="Textkomentra"/>
        <w:rPr>
          <w:lang w:val="sk-SK"/>
        </w:rPr>
      </w:pPr>
      <w:r>
        <w:rPr>
          <w:rStyle w:val="Odkaznakomentr"/>
        </w:rPr>
        <w:annotationRef/>
      </w:r>
      <w:r>
        <w:rPr>
          <w:lang w:val="sk-SK"/>
        </w:rPr>
        <w:t xml:space="preserve">Tento komentár nadväzuje na komentár k článku 6 ods. 6.8 v spojení s komentárom k ods. 6.2 písm. d) bod (vii) zmluvy takto: </w:t>
      </w:r>
    </w:p>
    <w:p w14:paraId="60830568" w14:textId="77777777" w:rsidR="005766BC" w:rsidRDefault="005766BC">
      <w:pPr>
        <w:pStyle w:val="Textkomentra"/>
        <w:rPr>
          <w:lang w:val="sk-SK"/>
        </w:rPr>
      </w:pPr>
    </w:p>
    <w:p w14:paraId="67168E39" w14:textId="77777777" w:rsidR="005766BC" w:rsidRDefault="005766BC">
      <w:pPr>
        <w:pStyle w:val="Textkomentra"/>
        <w:rPr>
          <w:lang w:val="sk-SK"/>
        </w:rPr>
      </w:pPr>
      <w:r w:rsidRPr="005D69CA">
        <w:rPr>
          <w:u w:val="single"/>
          <w:lang w:val="sk-SK"/>
        </w:rPr>
        <w:t xml:space="preserve">Pre </w:t>
      </w:r>
      <w:r w:rsidRPr="005D69CA">
        <w:rPr>
          <w:b/>
          <w:u w:val="single"/>
          <w:lang w:val="sk-SK"/>
        </w:rPr>
        <w:t>spôsob 1</w:t>
      </w:r>
      <w:r w:rsidRPr="005D69CA">
        <w:rPr>
          <w:u w:val="single"/>
          <w:lang w:val="sk-SK"/>
        </w:rPr>
        <w:t>. z komentára k článku 6 ods. 6.8 zmluvy</w:t>
      </w:r>
      <w:r>
        <w:rPr>
          <w:lang w:val="sk-SK"/>
        </w:rPr>
        <w:t xml:space="preserve"> poskytovateľ vymaže z tohto ustanovenia </w:t>
      </w:r>
      <w:r w:rsidRPr="00992D0B">
        <w:rPr>
          <w:u w:val="single"/>
          <w:lang w:val="sk-SK"/>
        </w:rPr>
        <w:t>iba</w:t>
      </w:r>
      <w:r>
        <w:rPr>
          <w:lang w:val="sk-SK"/>
        </w:rPr>
        <w:t xml:space="preserve"> „c)“ v závere ustanovenia. </w:t>
      </w:r>
    </w:p>
    <w:p w14:paraId="29AF0E7F" w14:textId="77777777" w:rsidR="005766BC" w:rsidRDefault="005766BC">
      <w:pPr>
        <w:pStyle w:val="Textkomentra"/>
        <w:rPr>
          <w:lang w:val="sk-SK"/>
        </w:rPr>
      </w:pPr>
    </w:p>
    <w:p w14:paraId="7CAF837B" w14:textId="28FA565E" w:rsidR="005766BC" w:rsidRPr="00AC240F" w:rsidRDefault="005766BC">
      <w:pPr>
        <w:pStyle w:val="Textkomentra"/>
        <w:rPr>
          <w:lang w:val="sk-SK"/>
        </w:rPr>
      </w:pPr>
      <w:r w:rsidRPr="005D69CA">
        <w:rPr>
          <w:u w:val="single"/>
          <w:lang w:val="sk-SK"/>
        </w:rPr>
        <w:t xml:space="preserve">Pre </w:t>
      </w:r>
      <w:r w:rsidRPr="005D69CA">
        <w:rPr>
          <w:b/>
          <w:u w:val="single"/>
          <w:lang w:val="sk-SK"/>
        </w:rPr>
        <w:t>spôsob 2</w:t>
      </w:r>
      <w:r w:rsidRPr="005D69CA">
        <w:rPr>
          <w:u w:val="single"/>
          <w:lang w:val="sk-SK"/>
        </w:rPr>
        <w:t>. z komentára k člá</w:t>
      </w:r>
      <w:r>
        <w:rPr>
          <w:u w:val="single"/>
          <w:lang w:val="sk-SK"/>
        </w:rPr>
        <w:t>n</w:t>
      </w:r>
      <w:r w:rsidRPr="005D69CA">
        <w:rPr>
          <w:u w:val="single"/>
          <w:lang w:val="sk-SK"/>
        </w:rPr>
        <w:t>ku 6 ods. 6.8 zmluvy</w:t>
      </w:r>
      <w:r>
        <w:rPr>
          <w:lang w:val="sk-SK"/>
        </w:rPr>
        <w:t xml:space="preserve"> poskytovateľ celé toto ustanovenie nahradí výrazom „</w:t>
      </w:r>
      <w:r w:rsidRPr="00AC240F">
        <w:rPr>
          <w:i/>
          <w:lang w:val="sk-SK"/>
        </w:rPr>
        <w:t>neuplatňuje sa</w:t>
      </w:r>
      <w:r>
        <w:rPr>
          <w:lang w:val="sk-SK"/>
        </w:rPr>
        <w:t xml:space="preserve">“, aby nedošlo k posunutiu písmen kvôli krížovým odkazom. </w:t>
      </w:r>
    </w:p>
  </w:comment>
  <w:comment w:id="302" w:author="Autor" w:initials="A">
    <w:p w14:paraId="1DA5D07D" w14:textId="77777777" w:rsidR="005766BC" w:rsidRDefault="005766BC">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304" w:author="Autor" w:initials="A">
    <w:p w14:paraId="7D3C1E94" w14:textId="77777777" w:rsidR="005766BC" w:rsidRDefault="005766BC">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310" w:author="Autor" w:initials="A">
    <w:p w14:paraId="6F28E2AA" w14:textId="3DF345B5" w:rsidR="005766BC" w:rsidRDefault="005766BC">
      <w:pPr>
        <w:pStyle w:val="Textkomentra"/>
      </w:pPr>
      <w:r w:rsidRPr="00B4192A">
        <w:rPr>
          <w:rStyle w:val="Odkaznakomentr"/>
        </w:rPr>
        <w:annotationRef/>
      </w:r>
      <w:r w:rsidRPr="00B4192A">
        <w:rPr>
          <w:lang w:val="sk-SK"/>
        </w:rPr>
        <w:t>Je na rozhodnutí Poskytovateľa, či bude aplikovať odvod výnosov. V prípade, ak sa Poskytovateľ rozhodne uplatniť odvod výnosov, táto časť písmena i) bude aplikovaná. V opačnom prípade je potrebné relevantnú časť písmena i) odstrániť zo zmluvy o poskytnutí NFP a zároveň je potrebné adekvátne upraviť aj ods. 2 tohto článku a čl. 16 ods. 5.</w:t>
      </w:r>
    </w:p>
  </w:comment>
  <w:comment w:id="311" w:author="Autor" w:initials="A">
    <w:p w14:paraId="066E0570" w14:textId="77777777" w:rsidR="005766BC" w:rsidRDefault="005766BC" w:rsidP="00A91910">
      <w:pPr>
        <w:pStyle w:val="Textkomentra"/>
      </w:pPr>
      <w:r>
        <w:rPr>
          <w:rStyle w:val="Odkaznakomentr"/>
        </w:rPr>
        <w:annotationRef/>
      </w:r>
    </w:p>
    <w:p w14:paraId="45D33BEE" w14:textId="77777777" w:rsidR="005766BC" w:rsidRDefault="005766BC" w:rsidP="00A91910">
      <w:pPr>
        <w:pStyle w:val="Textkomentra"/>
      </w:pPr>
      <w:r>
        <w:t xml:space="preserve">Previazanosť na čl. 6.6 zmluvy. </w:t>
      </w:r>
    </w:p>
    <w:p w14:paraId="53AEF3AC" w14:textId="77777777" w:rsidR="005766BC" w:rsidRDefault="005766BC" w:rsidP="00A91910">
      <w:pPr>
        <w:pStyle w:val="Textkomentra"/>
      </w:pPr>
    </w:p>
    <w:p w14:paraId="79C701FF" w14:textId="77777777" w:rsidR="005766BC" w:rsidRPr="00424388" w:rsidRDefault="005766BC" w:rsidP="00A91910">
      <w:pPr>
        <w:pStyle w:val="Textkomentra"/>
        <w:rPr>
          <w:b/>
        </w:rPr>
      </w:pPr>
      <w:r w:rsidRPr="00424388">
        <w:rPr>
          <w:b/>
        </w:rPr>
        <w:t xml:space="preserve">Logika je taká, že merateľné ukazovatele (MU) majú tri roviny, ktoré sú navzájom prepojené, ale nie nevyhnutne totožné: </w:t>
      </w:r>
    </w:p>
    <w:p w14:paraId="62A47EC8" w14:textId="77777777" w:rsidR="005766BC" w:rsidRDefault="005766BC" w:rsidP="00A91910">
      <w:pPr>
        <w:pStyle w:val="Textkomentra"/>
      </w:pPr>
    </w:p>
    <w:p w14:paraId="5BA0B544" w14:textId="77777777" w:rsidR="005766BC" w:rsidRDefault="005766BC" w:rsidP="00A91910">
      <w:pPr>
        <w:pStyle w:val="Textkomentra"/>
        <w:numPr>
          <w:ilvl w:val="0"/>
          <w:numId w:val="33"/>
        </w:numPr>
      </w:pPr>
      <w:r>
        <w:t xml:space="preserve"> je nimi definovaný </w:t>
      </w:r>
      <w:r w:rsidRPr="00424388">
        <w:rPr>
          <w:b/>
        </w:rPr>
        <w:t>cieľ projektu</w:t>
      </w:r>
      <w:r>
        <w:t xml:space="preserve"> vyjadrený merateľným spôsobom,</w:t>
      </w:r>
    </w:p>
    <w:p w14:paraId="3F56E026" w14:textId="77777777" w:rsidR="005766BC" w:rsidRDefault="005766BC" w:rsidP="00A91910">
      <w:pPr>
        <w:pStyle w:val="Textkomentra"/>
        <w:ind w:left="360"/>
      </w:pPr>
      <w:r>
        <w:t xml:space="preserve"> </w:t>
      </w:r>
    </w:p>
    <w:p w14:paraId="02E1E19B" w14:textId="77777777" w:rsidR="005766BC" w:rsidRDefault="005766BC"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2E98BBF2" w14:textId="77777777" w:rsidR="005766BC" w:rsidRDefault="005766BC" w:rsidP="00A91910">
      <w:pPr>
        <w:pStyle w:val="Textkomentra"/>
      </w:pPr>
    </w:p>
    <w:p w14:paraId="346EF514" w14:textId="77777777" w:rsidR="005766BC" w:rsidRDefault="005766BC"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327" w:author="Autor" w:initials="A">
    <w:p w14:paraId="3AC811D9" w14:textId="77777777" w:rsidR="005766BC" w:rsidRPr="001A6D0E" w:rsidRDefault="005766BC">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nahradí výrazom „Neuplatňuje sa.“ alebo iným vhodným výrazom podľa rozhodnutia RO.</w:t>
      </w:r>
    </w:p>
  </w:comment>
  <w:comment w:id="328" w:author="Autor" w:initials="A">
    <w:p w14:paraId="1FBCD9A8" w14:textId="3C440469" w:rsidR="005766BC" w:rsidRPr="001A6D0E" w:rsidRDefault="005766BC">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 alebo iným vhodným výrazom podľa rozhodnutia RO.</w:t>
      </w:r>
    </w:p>
  </w:comment>
  <w:comment w:id="338" w:author="Autor" w:initials="A">
    <w:p w14:paraId="0F7F1C49" w14:textId="0198E24F" w:rsidR="005766BC" w:rsidRPr="000A07B0" w:rsidRDefault="005766BC">
      <w:pPr>
        <w:pStyle w:val="Textkomentra"/>
        <w:rPr>
          <w:lang w:val="sk-SK"/>
        </w:rPr>
      </w:pP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comment>
  <w:comment w:id="339" w:author="Autor" w:initials="A">
    <w:p w14:paraId="2AF6D042" w14:textId="77777777" w:rsidR="005766BC" w:rsidRPr="005E2851" w:rsidRDefault="005766BC">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340" w:author="Autor" w:initials="A">
    <w:p w14:paraId="59A03FBA" w14:textId="77777777" w:rsidR="005766BC" w:rsidRDefault="005766BC">
      <w:pPr>
        <w:pStyle w:val="Textkomentra"/>
      </w:pPr>
      <w:r>
        <w:rPr>
          <w:rStyle w:val="Odkaznakomentr"/>
        </w:rPr>
        <w:annotationRef/>
      </w:r>
      <w:r w:rsidRPr="00AA2FB0">
        <w:t>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V takom prípade sa celý text písm. a) nahradí výrazom „Neuplatňuje sa.“ alebo iným vhodným výrazom podľa rozhodnutia RO.</w:t>
      </w:r>
    </w:p>
  </w:comment>
  <w:comment w:id="341" w:author="Autor" w:initials="A">
    <w:p w14:paraId="73B9B4E8" w14:textId="77777777" w:rsidR="005766BC" w:rsidRPr="003311ED" w:rsidRDefault="005766BC">
      <w:pPr>
        <w:pStyle w:val="Textkomentra"/>
        <w:rPr>
          <w:lang w:val="sk-SK"/>
        </w:rPr>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345" w:author="Autor" w:initials="A">
    <w:p w14:paraId="5A768CAC" w14:textId="3C2D416B" w:rsidR="005766BC" w:rsidRDefault="005766BC">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346" w:author="Autor" w:initials="A">
    <w:p w14:paraId="365E2F87" w14:textId="77777777" w:rsidR="005766BC" w:rsidRPr="00AA2FB0" w:rsidRDefault="005766BC">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347" w:author="Autor" w:initials="A">
    <w:p w14:paraId="565222A3" w14:textId="77777777" w:rsidR="005766BC" w:rsidRDefault="005766BC">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348" w:author="Autor" w:initials="A">
    <w:p w14:paraId="4824C2F9" w14:textId="77777777" w:rsidR="005766BC" w:rsidRPr="00AA2FB0" w:rsidRDefault="005766BC">
      <w:pPr>
        <w:pStyle w:val="Textkomentra"/>
        <w:rPr>
          <w:lang w:val="sk-SK"/>
        </w:rPr>
      </w:pPr>
      <w:r>
        <w:rPr>
          <w:rStyle w:val="Odkaznakomentr"/>
        </w:rPr>
        <w:annotationRef/>
      </w:r>
      <w:r w:rsidRPr="00127E9E">
        <w:rPr>
          <w:lang w:val="sk-SK"/>
        </w:rPr>
        <w:t>Zosúladenie s písm a) pre časovú oprávnenosť IZM</w:t>
      </w:r>
    </w:p>
  </w:comment>
  <w:comment w:id="349" w:author="Autor" w:initials="A">
    <w:p w14:paraId="4558A4D2" w14:textId="77777777" w:rsidR="005766BC" w:rsidRPr="000836FA" w:rsidRDefault="005766BC">
      <w:pPr>
        <w:pStyle w:val="Textkomentra"/>
        <w:rPr>
          <w:lang w:val="sk-SK"/>
        </w:rPr>
      </w:pPr>
      <w:r>
        <w:rPr>
          <w:rStyle w:val="Odkaznakomentr"/>
        </w:rPr>
        <w:annotationRef/>
      </w:r>
      <w:r w:rsidRPr="00127E9E">
        <w:rPr>
          <w:lang w:val="sk-SK"/>
        </w:rPr>
        <w:t>Upozorňuje sa na prepojenie s článkom 5 ods. 5.1 zmluvy</w:t>
      </w:r>
    </w:p>
  </w:comment>
  <w:comment w:id="350" w:author="Autor" w:initials="A">
    <w:p w14:paraId="21CA2AAD" w14:textId="55D196F7" w:rsidR="005766BC" w:rsidRDefault="005766BC">
      <w:pPr>
        <w:pStyle w:val="Textkomentra"/>
      </w:pPr>
      <w:r>
        <w:rPr>
          <w:rStyle w:val="Odkaznakomentr"/>
        </w:rPr>
        <w:annotationRef/>
      </w:r>
      <w:r>
        <w:rPr>
          <w:lang w:val="sk-SK"/>
        </w:rPr>
        <w:t>Odstráni sa pre projekty, v ktorých sa zjednodušené vykazovanie výdavkov neaplikuje.</w:t>
      </w:r>
    </w:p>
  </w:comment>
  <w:comment w:id="351" w:author="Autor" w:initials="A">
    <w:p w14:paraId="74B7E85F" w14:textId="77777777" w:rsidR="005766BC" w:rsidRPr="0051470D" w:rsidRDefault="005766BC">
      <w:pPr>
        <w:pStyle w:val="Textkomentra"/>
        <w:rPr>
          <w:lang w:val="sk-SK"/>
        </w:rPr>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CB437" w15:done="0"/>
  <w15:commentEx w15:paraId="776FA871" w15:done="0"/>
  <w15:commentEx w15:paraId="71412907" w15:done="0"/>
  <w15:commentEx w15:paraId="119DFD1A" w15:done="0"/>
  <w15:commentEx w15:paraId="203E2362" w15:done="0"/>
  <w15:commentEx w15:paraId="75038045" w15:done="0"/>
  <w15:commentEx w15:paraId="2B6FE8F8" w15:done="0"/>
  <w15:commentEx w15:paraId="225CCF41" w15:done="0"/>
  <w15:commentEx w15:paraId="4B5CF474" w15:done="0"/>
  <w15:commentEx w15:paraId="59D1C8D0" w15:done="0"/>
  <w15:commentEx w15:paraId="625008E9" w15:done="0"/>
  <w15:commentEx w15:paraId="39D3DCD9" w15:done="0"/>
  <w15:commentEx w15:paraId="39B440C0" w15:done="0"/>
  <w15:commentEx w15:paraId="06F7AB11"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13908A15" w15:done="0"/>
  <w15:commentEx w15:paraId="05A9C649" w15:done="0"/>
  <w15:commentEx w15:paraId="5D2881E2" w15:done="0"/>
  <w15:commentEx w15:paraId="516CF7BB"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2C2E970A" w15:done="0"/>
  <w15:commentEx w15:paraId="212D4BB2" w15:done="0"/>
  <w15:commentEx w15:paraId="0F7D11E2" w15:done="0"/>
  <w15:commentEx w15:paraId="56432141" w15:done="0"/>
  <w15:commentEx w15:paraId="57CAE093" w15:done="0"/>
  <w15:commentEx w15:paraId="2B5F801C" w15:done="0"/>
  <w15:commentEx w15:paraId="1D165A32" w15:done="0"/>
  <w15:commentEx w15:paraId="7D8EEE20" w15:done="0"/>
  <w15:commentEx w15:paraId="6F524A24" w15:done="0"/>
  <w15:commentEx w15:paraId="42F3457B" w15:done="0"/>
  <w15:commentEx w15:paraId="403F1DB4" w15:done="0"/>
  <w15:commentEx w15:paraId="11C19D3E" w15:done="0"/>
  <w15:commentEx w15:paraId="19115B95" w15:done="0"/>
  <w15:commentEx w15:paraId="7D0B534B" w15:done="0"/>
  <w15:commentEx w15:paraId="5BD797D3" w15:done="0"/>
  <w15:commentEx w15:paraId="78E86446" w15:done="0"/>
  <w15:commentEx w15:paraId="065BBD7B" w15:done="0"/>
  <w15:commentEx w15:paraId="0880C877" w15:done="0"/>
  <w15:commentEx w15:paraId="4F973A39" w15:done="0"/>
  <w15:commentEx w15:paraId="77A17100" w15:done="0"/>
  <w15:commentEx w15:paraId="33F99FC8" w15:done="0"/>
  <w15:commentEx w15:paraId="0778F41B" w15:done="0"/>
  <w15:commentEx w15:paraId="463960E3" w15:done="0"/>
  <w15:commentEx w15:paraId="7C52490C" w15:done="0"/>
  <w15:commentEx w15:paraId="2246BD55" w15:done="0"/>
  <w15:commentEx w15:paraId="0EDA29B1" w15:done="0"/>
  <w15:commentEx w15:paraId="627E2D89" w15:done="0"/>
  <w15:commentEx w15:paraId="67FC44C6" w15:done="0"/>
  <w15:commentEx w15:paraId="07ACAF60" w15:done="0"/>
  <w15:commentEx w15:paraId="26D02034" w15:done="0"/>
  <w15:commentEx w15:paraId="7CAF837B" w15:done="0"/>
  <w15:commentEx w15:paraId="1DA5D07D" w15:done="0"/>
  <w15:commentEx w15:paraId="7D3C1E94" w15:done="0"/>
  <w15:commentEx w15:paraId="6F28E2AA" w15:done="0"/>
  <w15:commentEx w15:paraId="346EF514" w15:done="0"/>
  <w15:commentEx w15:paraId="3AC811D9" w15:done="0"/>
  <w15:commentEx w15:paraId="1FBCD9A8" w15:done="0"/>
  <w15:commentEx w15:paraId="0F7F1C49" w15:done="0"/>
  <w15:commentEx w15:paraId="2AF6D042" w15:done="0"/>
  <w15:commentEx w15:paraId="59A03FBA" w15:done="0"/>
  <w15:commentEx w15:paraId="73B9B4E8" w15:done="0"/>
  <w15:commentEx w15:paraId="5A768CAC" w15:done="0"/>
  <w15:commentEx w15:paraId="365E2F87" w15:done="0"/>
  <w15:commentEx w15:paraId="565222A3" w15:done="0"/>
  <w15:commentEx w15:paraId="4824C2F9" w15:done="0"/>
  <w15:commentEx w15:paraId="4558A4D2" w15:done="0"/>
  <w15:commentEx w15:paraId="21CA2AAD" w15:done="0"/>
  <w15:commentEx w15:paraId="74B7E8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CCB437" w16cid:durableId="1FF99426"/>
  <w16cid:commentId w16cid:paraId="776FA871" w16cid:durableId="1FF99427"/>
  <w16cid:commentId w16cid:paraId="71412907" w16cid:durableId="1FF99428"/>
  <w16cid:commentId w16cid:paraId="119DFD1A" w16cid:durableId="1FF99429"/>
  <w16cid:commentId w16cid:paraId="203E2362" w16cid:durableId="1FF9942A"/>
  <w16cid:commentId w16cid:paraId="75038045" w16cid:durableId="1FF9942B"/>
  <w16cid:commentId w16cid:paraId="2B6FE8F8" w16cid:durableId="1FF9942C"/>
  <w16cid:commentId w16cid:paraId="225CCF41" w16cid:durableId="1FF9942D"/>
  <w16cid:commentId w16cid:paraId="4B5CF474" w16cid:durableId="1FF9942E"/>
  <w16cid:commentId w16cid:paraId="59D1C8D0" w16cid:durableId="1FF9942F"/>
  <w16cid:commentId w16cid:paraId="625008E9" w16cid:durableId="1FF99430"/>
  <w16cid:commentId w16cid:paraId="39D3DCD9" w16cid:durableId="1FF99431"/>
  <w16cid:commentId w16cid:paraId="39B440C0" w16cid:durableId="1FF99432"/>
  <w16cid:commentId w16cid:paraId="06F7AB11" w16cid:durableId="1FF99433"/>
  <w16cid:commentId w16cid:paraId="46A2CC8C" w16cid:durableId="1FF99434"/>
  <w16cid:commentId w16cid:paraId="6E8DF4E4" w16cid:durableId="1FF99435"/>
  <w16cid:commentId w16cid:paraId="56F8CD75" w16cid:durableId="1FF99436"/>
  <w16cid:commentId w16cid:paraId="5D8DA1D5" w16cid:durableId="1FF99437"/>
  <w16cid:commentId w16cid:paraId="21EEDA72" w16cid:durableId="1FF99438"/>
  <w16cid:commentId w16cid:paraId="1139A1D6" w16cid:durableId="1FF99439"/>
  <w16cid:commentId w16cid:paraId="633F1231" w16cid:durableId="1FF9943A"/>
  <w16cid:commentId w16cid:paraId="13908A15" w16cid:durableId="1FF9943B"/>
  <w16cid:commentId w16cid:paraId="05A9C649" w16cid:durableId="1FF9943C"/>
  <w16cid:commentId w16cid:paraId="5D2881E2" w16cid:durableId="1FF9943D"/>
  <w16cid:commentId w16cid:paraId="516CF7BB" w16cid:durableId="1FF9943E"/>
  <w16cid:commentId w16cid:paraId="760BB11C" w16cid:durableId="1FF9943F"/>
  <w16cid:commentId w16cid:paraId="39968299" w16cid:durableId="1FF99440"/>
  <w16cid:commentId w16cid:paraId="710EB958" w16cid:durableId="1FF99441"/>
  <w16cid:commentId w16cid:paraId="73BF31C8" w16cid:durableId="1FF99442"/>
  <w16cid:commentId w16cid:paraId="5CE94C98" w16cid:durableId="1FF99443"/>
  <w16cid:commentId w16cid:paraId="7D2C4526" w16cid:durableId="1FF99444"/>
  <w16cid:commentId w16cid:paraId="2665AC28" w16cid:durableId="1FF99445"/>
  <w16cid:commentId w16cid:paraId="258A3CFF" w16cid:durableId="1FF99446"/>
  <w16cid:commentId w16cid:paraId="4352BA89" w16cid:durableId="1FF99447"/>
  <w16cid:commentId w16cid:paraId="2C2E970A" w16cid:durableId="1FF99448"/>
  <w16cid:commentId w16cid:paraId="0F7D11E2" w16cid:durableId="1FF99449"/>
  <w16cid:commentId w16cid:paraId="56432141" w16cid:durableId="1FF9944A"/>
  <w16cid:commentId w16cid:paraId="57CAE093" w16cid:durableId="1FF9944B"/>
  <w16cid:commentId w16cid:paraId="2B5F801C" w16cid:durableId="1FF9944C"/>
  <w16cid:commentId w16cid:paraId="1D165A32" w16cid:durableId="1FF9944D"/>
  <w16cid:commentId w16cid:paraId="7D8EEE20" w16cid:durableId="1FF9944E"/>
  <w16cid:commentId w16cid:paraId="6F524A24" w16cid:durableId="1FF9944F"/>
  <w16cid:commentId w16cid:paraId="42F3457B" w16cid:durableId="1FF99450"/>
  <w16cid:commentId w16cid:paraId="11B84AF2" w16cid:durableId="1FFC0375"/>
  <w16cid:commentId w16cid:paraId="24BD75D9" w16cid:durableId="1FF99451"/>
  <w16cid:commentId w16cid:paraId="403F1DB4" w16cid:durableId="1FF99452"/>
  <w16cid:commentId w16cid:paraId="11C19D3E" w16cid:durableId="1FF99453"/>
  <w16cid:commentId w16cid:paraId="19115B95" w16cid:durableId="1FF99454"/>
  <w16cid:commentId w16cid:paraId="7D0B534B" w16cid:durableId="1FF99455"/>
  <w16cid:commentId w16cid:paraId="5BD797D3" w16cid:durableId="1FF99456"/>
  <w16cid:commentId w16cid:paraId="78E86446" w16cid:durableId="1FF99457"/>
  <w16cid:commentId w16cid:paraId="065BBD7B" w16cid:durableId="1FF99458"/>
  <w16cid:commentId w16cid:paraId="0880C877" w16cid:durableId="1FF99459"/>
  <w16cid:commentId w16cid:paraId="4F973A39" w16cid:durableId="1FF9945A"/>
  <w16cid:commentId w16cid:paraId="77A17100" w16cid:durableId="1FF9945B"/>
  <w16cid:commentId w16cid:paraId="33F99FC8" w16cid:durableId="1FF9945C"/>
  <w16cid:commentId w16cid:paraId="0778F41B" w16cid:durableId="1FF9945D"/>
  <w16cid:commentId w16cid:paraId="463960E3" w16cid:durableId="1FF9945E"/>
  <w16cid:commentId w16cid:paraId="2246BD55" w16cid:durableId="1FF9945F"/>
  <w16cid:commentId w16cid:paraId="0EDA29B1" w16cid:durableId="1FF99460"/>
  <w16cid:commentId w16cid:paraId="627E2D89" w16cid:durableId="1FF99461"/>
  <w16cid:commentId w16cid:paraId="67FC44C6" w16cid:durableId="1FF99462"/>
  <w16cid:commentId w16cid:paraId="07ACAF60" w16cid:durableId="1FF99463"/>
  <w16cid:commentId w16cid:paraId="4CBB43F2" w16cid:durableId="1FF99464"/>
  <w16cid:commentId w16cid:paraId="4E86DD36" w16cid:durableId="1FF99465"/>
  <w16cid:commentId w16cid:paraId="7CB79541" w16cid:durableId="1FFC0376"/>
  <w16cid:commentId w16cid:paraId="7CAF837B" w16cid:durableId="1FF99466"/>
  <w16cid:commentId w16cid:paraId="1DA5D07D" w16cid:durableId="1FF99467"/>
  <w16cid:commentId w16cid:paraId="7D3C1E94" w16cid:durableId="1FF99468"/>
  <w16cid:commentId w16cid:paraId="346EF514" w16cid:durableId="1FF99469"/>
  <w16cid:commentId w16cid:paraId="3AC811D9" w16cid:durableId="1FF9946A"/>
  <w16cid:commentId w16cid:paraId="1FBCD9A8" w16cid:durableId="1FF9946B"/>
  <w16cid:commentId w16cid:paraId="0F7F1C49" w16cid:durableId="1FF9946C"/>
  <w16cid:commentId w16cid:paraId="2AF6D042" w16cid:durableId="1FF9946D"/>
  <w16cid:commentId w16cid:paraId="59A03FBA" w16cid:durableId="1FF9946E"/>
  <w16cid:commentId w16cid:paraId="73B9B4E8" w16cid:durableId="1FF9946F"/>
  <w16cid:commentId w16cid:paraId="365E2F87" w16cid:durableId="1FF99470"/>
  <w16cid:commentId w16cid:paraId="565222A3" w16cid:durableId="1FF99471"/>
  <w16cid:commentId w16cid:paraId="2807A3D4" w16cid:durableId="1FF99472"/>
  <w16cid:commentId w16cid:paraId="4824C2F9" w16cid:durableId="1FF99473"/>
  <w16cid:commentId w16cid:paraId="4558A4D2" w16cid:durableId="1FF99474"/>
  <w16cid:commentId w16cid:paraId="21CA2AAD" w16cid:durableId="1FF99475"/>
  <w16cid:commentId w16cid:paraId="74B7E85F" w16cid:durableId="1FF994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DB0F4" w14:textId="77777777" w:rsidR="00D976F0" w:rsidRDefault="00D976F0" w:rsidP="00107570">
      <w:pPr>
        <w:spacing w:after="0" w:line="240" w:lineRule="auto"/>
      </w:pPr>
      <w:r>
        <w:separator/>
      </w:r>
    </w:p>
  </w:endnote>
  <w:endnote w:type="continuationSeparator" w:id="0">
    <w:p w14:paraId="49633BDE" w14:textId="77777777" w:rsidR="00D976F0" w:rsidRDefault="00D976F0" w:rsidP="00107570">
      <w:pPr>
        <w:spacing w:after="0" w:line="240" w:lineRule="auto"/>
      </w:pPr>
      <w:r>
        <w:continuationSeparator/>
      </w:r>
    </w:p>
  </w:endnote>
  <w:endnote w:type="continuationNotice" w:id="1">
    <w:p w14:paraId="3C8466C9" w14:textId="77777777" w:rsidR="00D976F0" w:rsidRDefault="00D976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640018"/>
      <w:docPartObj>
        <w:docPartGallery w:val="Page Numbers (Bottom of Page)"/>
        <w:docPartUnique/>
      </w:docPartObj>
    </w:sdtPr>
    <w:sdtEndPr/>
    <w:sdtContent>
      <w:sdt>
        <w:sdtPr>
          <w:id w:val="98381352"/>
          <w:docPartObj>
            <w:docPartGallery w:val="Page Numbers (Top of Page)"/>
            <w:docPartUnique/>
          </w:docPartObj>
        </w:sdtPr>
        <w:sdtEndPr/>
        <w:sdtContent>
          <w:p w14:paraId="747F65DE" w14:textId="077827CF" w:rsidR="005766BC" w:rsidRDefault="005766BC" w:rsidP="00735610">
            <w:pPr>
              <w:pStyle w:val="Pta"/>
              <w:jc w:val="right"/>
            </w:pPr>
            <w:r>
              <w:rPr>
                <w:lang w:val="sk-SK"/>
              </w:rPr>
              <w:t xml:space="preserve">Strana </w:t>
            </w:r>
            <w:r>
              <w:rPr>
                <w:b/>
                <w:bCs/>
              </w:rPr>
              <w:fldChar w:fldCharType="begin"/>
            </w:r>
            <w:r>
              <w:rPr>
                <w:b/>
                <w:bCs/>
              </w:rPr>
              <w:instrText>PAGE</w:instrText>
            </w:r>
            <w:r>
              <w:rPr>
                <w:b/>
                <w:bCs/>
              </w:rPr>
              <w:fldChar w:fldCharType="separate"/>
            </w:r>
            <w:r w:rsidR="001F061C">
              <w:rPr>
                <w:b/>
                <w:bCs/>
                <w:noProof/>
              </w:rPr>
              <w:t>52</w:t>
            </w:r>
            <w:r>
              <w:rPr>
                <w:b/>
                <w:bCs/>
              </w:rPr>
              <w:fldChar w:fldCharType="end"/>
            </w:r>
            <w:r>
              <w:rPr>
                <w:lang w:val="sk-SK"/>
              </w:rPr>
              <w:t xml:space="preserve"> z </w:t>
            </w:r>
            <w:r>
              <w:rPr>
                <w:b/>
                <w:bCs/>
              </w:rPr>
              <w:fldChar w:fldCharType="begin"/>
            </w:r>
            <w:r>
              <w:rPr>
                <w:b/>
                <w:bCs/>
              </w:rPr>
              <w:instrText>NUMPAGES</w:instrText>
            </w:r>
            <w:r>
              <w:rPr>
                <w:b/>
                <w:bCs/>
              </w:rPr>
              <w:fldChar w:fldCharType="separate"/>
            </w:r>
            <w:r w:rsidR="001F061C">
              <w:rPr>
                <w:b/>
                <w:bCs/>
                <w:noProof/>
              </w:rPr>
              <w:t>61</w:t>
            </w:r>
            <w:r>
              <w:rPr>
                <w:b/>
                <w:bCs/>
              </w:rPr>
              <w:fldChar w:fldCharType="end"/>
            </w:r>
          </w:p>
        </w:sdtContent>
      </w:sdt>
    </w:sdtContent>
  </w:sdt>
  <w:p w14:paraId="70C0ABD5" w14:textId="77777777" w:rsidR="005766BC" w:rsidRPr="004405B8" w:rsidRDefault="005766BC"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DBE0D" w14:textId="77777777" w:rsidR="00D976F0" w:rsidRDefault="00D976F0" w:rsidP="00107570">
      <w:pPr>
        <w:spacing w:after="0" w:line="240" w:lineRule="auto"/>
      </w:pPr>
      <w:r>
        <w:separator/>
      </w:r>
    </w:p>
  </w:footnote>
  <w:footnote w:type="continuationSeparator" w:id="0">
    <w:p w14:paraId="21A25CFE" w14:textId="77777777" w:rsidR="00D976F0" w:rsidRDefault="00D976F0" w:rsidP="00107570">
      <w:pPr>
        <w:spacing w:after="0" w:line="240" w:lineRule="auto"/>
      </w:pPr>
      <w:r>
        <w:continuationSeparator/>
      </w:r>
    </w:p>
  </w:footnote>
  <w:footnote w:type="continuationNotice" w:id="1">
    <w:p w14:paraId="7214D1D9" w14:textId="77777777" w:rsidR="00D976F0" w:rsidRDefault="00D976F0">
      <w:pPr>
        <w:spacing w:after="0" w:line="240" w:lineRule="auto"/>
      </w:pPr>
    </w:p>
  </w:footnote>
  <w:footnote w:id="2">
    <w:p w14:paraId="3D556CC4" w14:textId="77777777" w:rsidR="005766BC" w:rsidRDefault="005766BC"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143A02"/>
    <w:multiLevelType w:val="hybridMultilevel"/>
    <w:tmpl w:val="296A3B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AA7FA7"/>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7"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37C96341"/>
    <w:multiLevelType w:val="hybridMultilevel"/>
    <w:tmpl w:val="E8F825E6"/>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5"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6"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3E2731B5"/>
    <w:multiLevelType w:val="multilevel"/>
    <w:tmpl w:val="09F8EE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0"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4"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6"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9"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8"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1"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2"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4"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5"/>
  </w:num>
  <w:num w:numId="2">
    <w:abstractNumId w:val="26"/>
  </w:num>
  <w:num w:numId="3">
    <w:abstractNumId w:val="10"/>
  </w:num>
  <w:num w:numId="4">
    <w:abstractNumId w:val="49"/>
  </w:num>
  <w:num w:numId="5">
    <w:abstractNumId w:val="3"/>
  </w:num>
  <w:num w:numId="6">
    <w:abstractNumId w:val="39"/>
  </w:num>
  <w:num w:numId="7">
    <w:abstractNumId w:val="43"/>
  </w:num>
  <w:num w:numId="8">
    <w:abstractNumId w:val="53"/>
  </w:num>
  <w:num w:numId="9">
    <w:abstractNumId w:val="13"/>
  </w:num>
  <w:num w:numId="10">
    <w:abstractNumId w:val="35"/>
  </w:num>
  <w:num w:numId="11">
    <w:abstractNumId w:val="4"/>
  </w:num>
  <w:num w:numId="12">
    <w:abstractNumId w:val="23"/>
  </w:num>
  <w:num w:numId="13">
    <w:abstractNumId w:val="31"/>
  </w:num>
  <w:num w:numId="14">
    <w:abstractNumId w:val="18"/>
  </w:num>
  <w:num w:numId="15">
    <w:abstractNumId w:val="30"/>
  </w:num>
  <w:num w:numId="16">
    <w:abstractNumId w:val="15"/>
  </w:num>
  <w:num w:numId="17">
    <w:abstractNumId w:val="19"/>
  </w:num>
  <w:num w:numId="18">
    <w:abstractNumId w:val="14"/>
  </w:num>
  <w:num w:numId="19">
    <w:abstractNumId w:val="51"/>
  </w:num>
  <w:num w:numId="20">
    <w:abstractNumId w:val="48"/>
  </w:num>
  <w:num w:numId="21">
    <w:abstractNumId w:val="32"/>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6"/>
  </w:num>
  <w:num w:numId="28">
    <w:abstractNumId w:val="11"/>
  </w:num>
  <w:num w:numId="29">
    <w:abstractNumId w:val="28"/>
  </w:num>
  <w:num w:numId="30">
    <w:abstractNumId w:val="52"/>
  </w:num>
  <w:num w:numId="31">
    <w:abstractNumId w:val="34"/>
  </w:num>
  <w:num w:numId="32">
    <w:abstractNumId w:val="46"/>
  </w:num>
  <w:num w:numId="33">
    <w:abstractNumId w:val="45"/>
  </w:num>
  <w:num w:numId="34">
    <w:abstractNumId w:val="41"/>
  </w:num>
  <w:num w:numId="35">
    <w:abstractNumId w:val="37"/>
  </w:num>
  <w:num w:numId="36">
    <w:abstractNumId w:val="42"/>
  </w:num>
  <w:num w:numId="37">
    <w:abstractNumId w:val="21"/>
  </w:num>
  <w:num w:numId="38">
    <w:abstractNumId w:val="20"/>
  </w:num>
  <w:num w:numId="39">
    <w:abstractNumId w:val="8"/>
  </w:num>
  <w:num w:numId="40">
    <w:abstractNumId w:val="47"/>
  </w:num>
  <w:num w:numId="41">
    <w:abstractNumId w:val="54"/>
  </w:num>
  <w:num w:numId="42">
    <w:abstractNumId w:val="44"/>
  </w:num>
  <w:num w:numId="43">
    <w:abstractNumId w:val="40"/>
  </w:num>
  <w:num w:numId="44">
    <w:abstractNumId w:val="50"/>
  </w:num>
  <w:num w:numId="45">
    <w:abstractNumId w:val="29"/>
  </w:num>
  <w:num w:numId="46">
    <w:abstractNumId w:val="7"/>
  </w:num>
  <w:num w:numId="47">
    <w:abstractNumId w:val="16"/>
  </w:num>
  <w:num w:numId="48">
    <w:abstractNumId w:val="9"/>
  </w:num>
  <w:num w:numId="49">
    <w:abstractNumId w:val="17"/>
  </w:num>
  <w:num w:numId="50">
    <w:abstractNumId w:val="1"/>
  </w:num>
  <w:num w:numId="51">
    <w:abstractNumId w:val="24"/>
  </w:num>
  <w:num w:numId="52">
    <w:abstractNumId w:val="35"/>
  </w:num>
  <w:num w:numId="53">
    <w:abstractNumId w:val="27"/>
  </w:num>
  <w:num w:numId="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33"/>
  </w:num>
  <w:num w:numId="58">
    <w:abstractNumId w:val="35"/>
  </w:num>
  <w:num w:numId="59">
    <w:abstractNumId w:val="35"/>
  </w:num>
  <w:num w:numId="60">
    <w:abstractNumId w:val="2"/>
  </w:num>
  <w:num w:numId="61">
    <w:abstractNumId w:val="5"/>
  </w:num>
  <w:num w:numId="62">
    <w:abstractNumId w:val="35"/>
  </w:num>
  <w:num w:numId="63">
    <w:abstractNumId w:val="22"/>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rson w15:author="Melinda Vargová">
    <w15:presenceInfo w15:providerId="AD" w15:userId="S-1-5-21-1933036909-321857055-1030881100-3771"/>
  </w15:person>
  <w15:person w15:author="Cermakova Nikoleta">
    <w15:presenceInfo w15:providerId="AD" w15:userId="S-1-5-21-1888568140-785396268-922709458-33451"/>
  </w15:person>
  <w15:person w15:author="CKO ">
    <w15:presenceInfo w15:providerId="None" w15:userId="CKO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25B9"/>
    <w:rsid w:val="000135C4"/>
    <w:rsid w:val="00014637"/>
    <w:rsid w:val="000176A6"/>
    <w:rsid w:val="00017DE7"/>
    <w:rsid w:val="000210FB"/>
    <w:rsid w:val="000214CF"/>
    <w:rsid w:val="000217AF"/>
    <w:rsid w:val="00022327"/>
    <w:rsid w:val="000224FB"/>
    <w:rsid w:val="00022910"/>
    <w:rsid w:val="00022F7D"/>
    <w:rsid w:val="00023D83"/>
    <w:rsid w:val="00027899"/>
    <w:rsid w:val="00030F01"/>
    <w:rsid w:val="00030F14"/>
    <w:rsid w:val="0003242F"/>
    <w:rsid w:val="0003287A"/>
    <w:rsid w:val="00032E66"/>
    <w:rsid w:val="0003353F"/>
    <w:rsid w:val="00036AB3"/>
    <w:rsid w:val="00036C55"/>
    <w:rsid w:val="0003793C"/>
    <w:rsid w:val="00040A31"/>
    <w:rsid w:val="00040BB7"/>
    <w:rsid w:val="00043C56"/>
    <w:rsid w:val="00046348"/>
    <w:rsid w:val="000465E7"/>
    <w:rsid w:val="000478C1"/>
    <w:rsid w:val="00047927"/>
    <w:rsid w:val="000518F7"/>
    <w:rsid w:val="00051A48"/>
    <w:rsid w:val="000526EB"/>
    <w:rsid w:val="000535E6"/>
    <w:rsid w:val="0005406A"/>
    <w:rsid w:val="0005508B"/>
    <w:rsid w:val="00060B31"/>
    <w:rsid w:val="000620EA"/>
    <w:rsid w:val="00064432"/>
    <w:rsid w:val="00065A9E"/>
    <w:rsid w:val="00066A58"/>
    <w:rsid w:val="00067253"/>
    <w:rsid w:val="000674E3"/>
    <w:rsid w:val="000678BB"/>
    <w:rsid w:val="0007015E"/>
    <w:rsid w:val="00070919"/>
    <w:rsid w:val="00070FC0"/>
    <w:rsid w:val="00072AB2"/>
    <w:rsid w:val="00073A3B"/>
    <w:rsid w:val="00074079"/>
    <w:rsid w:val="0007666D"/>
    <w:rsid w:val="00077305"/>
    <w:rsid w:val="000777AD"/>
    <w:rsid w:val="00080FA4"/>
    <w:rsid w:val="00083681"/>
    <w:rsid w:val="000836FA"/>
    <w:rsid w:val="00083845"/>
    <w:rsid w:val="00083E9E"/>
    <w:rsid w:val="00083F3F"/>
    <w:rsid w:val="00084340"/>
    <w:rsid w:val="00084FE2"/>
    <w:rsid w:val="00087001"/>
    <w:rsid w:val="00087569"/>
    <w:rsid w:val="00090305"/>
    <w:rsid w:val="00090C27"/>
    <w:rsid w:val="00091D36"/>
    <w:rsid w:val="000922D8"/>
    <w:rsid w:val="00092E61"/>
    <w:rsid w:val="00093490"/>
    <w:rsid w:val="00093527"/>
    <w:rsid w:val="0009474E"/>
    <w:rsid w:val="00094A5D"/>
    <w:rsid w:val="00096FD8"/>
    <w:rsid w:val="000970EB"/>
    <w:rsid w:val="00097AAB"/>
    <w:rsid w:val="000A07B0"/>
    <w:rsid w:val="000A1DAC"/>
    <w:rsid w:val="000A251F"/>
    <w:rsid w:val="000A34F7"/>
    <w:rsid w:val="000A398C"/>
    <w:rsid w:val="000A5604"/>
    <w:rsid w:val="000A5C51"/>
    <w:rsid w:val="000A5D55"/>
    <w:rsid w:val="000A717C"/>
    <w:rsid w:val="000B128B"/>
    <w:rsid w:val="000B1CB0"/>
    <w:rsid w:val="000B20A9"/>
    <w:rsid w:val="000B2E62"/>
    <w:rsid w:val="000B4B31"/>
    <w:rsid w:val="000C08F4"/>
    <w:rsid w:val="000C09DE"/>
    <w:rsid w:val="000C10FA"/>
    <w:rsid w:val="000C1A84"/>
    <w:rsid w:val="000C655E"/>
    <w:rsid w:val="000C65A8"/>
    <w:rsid w:val="000D0602"/>
    <w:rsid w:val="000D285D"/>
    <w:rsid w:val="000D459D"/>
    <w:rsid w:val="000D4BBF"/>
    <w:rsid w:val="000D4C97"/>
    <w:rsid w:val="000D6805"/>
    <w:rsid w:val="000D7610"/>
    <w:rsid w:val="000D787C"/>
    <w:rsid w:val="000E0006"/>
    <w:rsid w:val="000E1967"/>
    <w:rsid w:val="000E3433"/>
    <w:rsid w:val="000E3CC2"/>
    <w:rsid w:val="000E4BC8"/>
    <w:rsid w:val="000E52E6"/>
    <w:rsid w:val="000E58B5"/>
    <w:rsid w:val="000E6265"/>
    <w:rsid w:val="000E6614"/>
    <w:rsid w:val="000E7CFC"/>
    <w:rsid w:val="000F0B1D"/>
    <w:rsid w:val="000F414D"/>
    <w:rsid w:val="000F5FA3"/>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19D3"/>
    <w:rsid w:val="00121A28"/>
    <w:rsid w:val="001228D1"/>
    <w:rsid w:val="00123A14"/>
    <w:rsid w:val="00124EEB"/>
    <w:rsid w:val="00125698"/>
    <w:rsid w:val="001266AC"/>
    <w:rsid w:val="001266F0"/>
    <w:rsid w:val="00127014"/>
    <w:rsid w:val="0012748A"/>
    <w:rsid w:val="00127904"/>
    <w:rsid w:val="00127E9E"/>
    <w:rsid w:val="00131CED"/>
    <w:rsid w:val="0013690C"/>
    <w:rsid w:val="00137F30"/>
    <w:rsid w:val="0014042F"/>
    <w:rsid w:val="00142FDD"/>
    <w:rsid w:val="00143198"/>
    <w:rsid w:val="00143698"/>
    <w:rsid w:val="00145DB1"/>
    <w:rsid w:val="001469D5"/>
    <w:rsid w:val="00146A1B"/>
    <w:rsid w:val="001472A5"/>
    <w:rsid w:val="001473CF"/>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63C5D"/>
    <w:rsid w:val="00167D7B"/>
    <w:rsid w:val="00170C9D"/>
    <w:rsid w:val="001717FF"/>
    <w:rsid w:val="001736D6"/>
    <w:rsid w:val="00173783"/>
    <w:rsid w:val="00174CB4"/>
    <w:rsid w:val="00174D35"/>
    <w:rsid w:val="001756C6"/>
    <w:rsid w:val="001756D4"/>
    <w:rsid w:val="00176D06"/>
    <w:rsid w:val="00177E29"/>
    <w:rsid w:val="00180746"/>
    <w:rsid w:val="0018090D"/>
    <w:rsid w:val="00181FDC"/>
    <w:rsid w:val="001833B4"/>
    <w:rsid w:val="00183B05"/>
    <w:rsid w:val="001841B8"/>
    <w:rsid w:val="0018626B"/>
    <w:rsid w:val="001874FC"/>
    <w:rsid w:val="00187CC2"/>
    <w:rsid w:val="00187F92"/>
    <w:rsid w:val="001904B4"/>
    <w:rsid w:val="00193505"/>
    <w:rsid w:val="00194C21"/>
    <w:rsid w:val="001957FC"/>
    <w:rsid w:val="00197542"/>
    <w:rsid w:val="001A035A"/>
    <w:rsid w:val="001A4781"/>
    <w:rsid w:val="001A583C"/>
    <w:rsid w:val="001A6D0E"/>
    <w:rsid w:val="001B2215"/>
    <w:rsid w:val="001B4309"/>
    <w:rsid w:val="001B7463"/>
    <w:rsid w:val="001C0B45"/>
    <w:rsid w:val="001C2010"/>
    <w:rsid w:val="001C31BA"/>
    <w:rsid w:val="001C396D"/>
    <w:rsid w:val="001C4C5B"/>
    <w:rsid w:val="001C77D3"/>
    <w:rsid w:val="001D1537"/>
    <w:rsid w:val="001D238C"/>
    <w:rsid w:val="001D2B22"/>
    <w:rsid w:val="001D3560"/>
    <w:rsid w:val="001D3E2E"/>
    <w:rsid w:val="001D447E"/>
    <w:rsid w:val="001D739D"/>
    <w:rsid w:val="001E0409"/>
    <w:rsid w:val="001E15B9"/>
    <w:rsid w:val="001E180E"/>
    <w:rsid w:val="001E200C"/>
    <w:rsid w:val="001E202A"/>
    <w:rsid w:val="001E3EE1"/>
    <w:rsid w:val="001E40F6"/>
    <w:rsid w:val="001E6BF9"/>
    <w:rsid w:val="001F061C"/>
    <w:rsid w:val="001F0C1B"/>
    <w:rsid w:val="001F1339"/>
    <w:rsid w:val="001F2F07"/>
    <w:rsid w:val="001F7612"/>
    <w:rsid w:val="0020180E"/>
    <w:rsid w:val="00203BEB"/>
    <w:rsid w:val="00203E84"/>
    <w:rsid w:val="00205326"/>
    <w:rsid w:val="0020565E"/>
    <w:rsid w:val="00205D15"/>
    <w:rsid w:val="002068DD"/>
    <w:rsid w:val="00207100"/>
    <w:rsid w:val="0021125C"/>
    <w:rsid w:val="002122CC"/>
    <w:rsid w:val="00213AA1"/>
    <w:rsid w:val="002144BE"/>
    <w:rsid w:val="002166C9"/>
    <w:rsid w:val="002172DD"/>
    <w:rsid w:val="00217D50"/>
    <w:rsid w:val="00220F6A"/>
    <w:rsid w:val="0022209B"/>
    <w:rsid w:val="002225AC"/>
    <w:rsid w:val="00222A7E"/>
    <w:rsid w:val="00222AC7"/>
    <w:rsid w:val="002238CE"/>
    <w:rsid w:val="0022748E"/>
    <w:rsid w:val="002318F9"/>
    <w:rsid w:val="00241CBF"/>
    <w:rsid w:val="00243B33"/>
    <w:rsid w:val="002442EA"/>
    <w:rsid w:val="00247483"/>
    <w:rsid w:val="002479A2"/>
    <w:rsid w:val="00252D1A"/>
    <w:rsid w:val="002542F3"/>
    <w:rsid w:val="00255ADD"/>
    <w:rsid w:val="00260334"/>
    <w:rsid w:val="002618A3"/>
    <w:rsid w:val="00263D2D"/>
    <w:rsid w:val="002668F0"/>
    <w:rsid w:val="00267F73"/>
    <w:rsid w:val="002707A0"/>
    <w:rsid w:val="00270B3B"/>
    <w:rsid w:val="002715BA"/>
    <w:rsid w:val="00273D09"/>
    <w:rsid w:val="00274B4A"/>
    <w:rsid w:val="00283169"/>
    <w:rsid w:val="0028393F"/>
    <w:rsid w:val="00286705"/>
    <w:rsid w:val="00287274"/>
    <w:rsid w:val="0029027A"/>
    <w:rsid w:val="00291178"/>
    <w:rsid w:val="00291A10"/>
    <w:rsid w:val="00296335"/>
    <w:rsid w:val="002966B1"/>
    <w:rsid w:val="00297521"/>
    <w:rsid w:val="002A4553"/>
    <w:rsid w:val="002A6BEB"/>
    <w:rsid w:val="002A702B"/>
    <w:rsid w:val="002B2F9B"/>
    <w:rsid w:val="002B3C07"/>
    <w:rsid w:val="002B667C"/>
    <w:rsid w:val="002B73A5"/>
    <w:rsid w:val="002B7D4C"/>
    <w:rsid w:val="002C2ABC"/>
    <w:rsid w:val="002C5193"/>
    <w:rsid w:val="002C6026"/>
    <w:rsid w:val="002C6031"/>
    <w:rsid w:val="002C691F"/>
    <w:rsid w:val="002C70C9"/>
    <w:rsid w:val="002C790B"/>
    <w:rsid w:val="002D0D01"/>
    <w:rsid w:val="002D1750"/>
    <w:rsid w:val="002D2F8C"/>
    <w:rsid w:val="002D5A42"/>
    <w:rsid w:val="002D6807"/>
    <w:rsid w:val="002D7BF6"/>
    <w:rsid w:val="002E0CDD"/>
    <w:rsid w:val="002E1221"/>
    <w:rsid w:val="002E3883"/>
    <w:rsid w:val="002E39CD"/>
    <w:rsid w:val="002E3AF9"/>
    <w:rsid w:val="002E3E83"/>
    <w:rsid w:val="002E609C"/>
    <w:rsid w:val="002E6E52"/>
    <w:rsid w:val="002E7783"/>
    <w:rsid w:val="002E7D2F"/>
    <w:rsid w:val="002F18AE"/>
    <w:rsid w:val="002F22D1"/>
    <w:rsid w:val="002F2F65"/>
    <w:rsid w:val="002F3B2D"/>
    <w:rsid w:val="002F628C"/>
    <w:rsid w:val="002F704E"/>
    <w:rsid w:val="00301D23"/>
    <w:rsid w:val="00302013"/>
    <w:rsid w:val="00302050"/>
    <w:rsid w:val="00302098"/>
    <w:rsid w:val="00302FCA"/>
    <w:rsid w:val="00304BCE"/>
    <w:rsid w:val="00304FAB"/>
    <w:rsid w:val="003069EA"/>
    <w:rsid w:val="00307126"/>
    <w:rsid w:val="00307158"/>
    <w:rsid w:val="00307349"/>
    <w:rsid w:val="0030793B"/>
    <w:rsid w:val="00310C95"/>
    <w:rsid w:val="0031189F"/>
    <w:rsid w:val="00311B94"/>
    <w:rsid w:val="0031356B"/>
    <w:rsid w:val="003144E8"/>
    <w:rsid w:val="00316E50"/>
    <w:rsid w:val="00321C5E"/>
    <w:rsid w:val="00322643"/>
    <w:rsid w:val="00323747"/>
    <w:rsid w:val="00323829"/>
    <w:rsid w:val="00324EB2"/>
    <w:rsid w:val="0032585D"/>
    <w:rsid w:val="003258B6"/>
    <w:rsid w:val="00325D6C"/>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47518"/>
    <w:rsid w:val="0034799D"/>
    <w:rsid w:val="003556C5"/>
    <w:rsid w:val="00355838"/>
    <w:rsid w:val="00356437"/>
    <w:rsid w:val="003570A7"/>
    <w:rsid w:val="00357BAA"/>
    <w:rsid w:val="00363B57"/>
    <w:rsid w:val="0036535F"/>
    <w:rsid w:val="00365E75"/>
    <w:rsid w:val="00366A7E"/>
    <w:rsid w:val="003679D3"/>
    <w:rsid w:val="00371266"/>
    <w:rsid w:val="003728DB"/>
    <w:rsid w:val="003740BD"/>
    <w:rsid w:val="00374378"/>
    <w:rsid w:val="00374764"/>
    <w:rsid w:val="00374A91"/>
    <w:rsid w:val="00376495"/>
    <w:rsid w:val="0037654B"/>
    <w:rsid w:val="0037663F"/>
    <w:rsid w:val="003809CF"/>
    <w:rsid w:val="003818D4"/>
    <w:rsid w:val="003830B9"/>
    <w:rsid w:val="00383398"/>
    <w:rsid w:val="003834BD"/>
    <w:rsid w:val="00383E38"/>
    <w:rsid w:val="00384B62"/>
    <w:rsid w:val="00384C6D"/>
    <w:rsid w:val="00384C7C"/>
    <w:rsid w:val="00384C87"/>
    <w:rsid w:val="00391407"/>
    <w:rsid w:val="00393226"/>
    <w:rsid w:val="00393B91"/>
    <w:rsid w:val="00396201"/>
    <w:rsid w:val="00396AAC"/>
    <w:rsid w:val="003A268C"/>
    <w:rsid w:val="003A58E3"/>
    <w:rsid w:val="003A5C86"/>
    <w:rsid w:val="003A7B0B"/>
    <w:rsid w:val="003B256A"/>
    <w:rsid w:val="003B3653"/>
    <w:rsid w:val="003B3F1A"/>
    <w:rsid w:val="003B3F46"/>
    <w:rsid w:val="003B4088"/>
    <w:rsid w:val="003B557F"/>
    <w:rsid w:val="003B5759"/>
    <w:rsid w:val="003B5B37"/>
    <w:rsid w:val="003C0265"/>
    <w:rsid w:val="003C0DAD"/>
    <w:rsid w:val="003C0F18"/>
    <w:rsid w:val="003C6060"/>
    <w:rsid w:val="003C6154"/>
    <w:rsid w:val="003C688F"/>
    <w:rsid w:val="003D03CA"/>
    <w:rsid w:val="003D2DED"/>
    <w:rsid w:val="003D3D57"/>
    <w:rsid w:val="003D3F0F"/>
    <w:rsid w:val="003D3FE7"/>
    <w:rsid w:val="003D54A6"/>
    <w:rsid w:val="003D6DCB"/>
    <w:rsid w:val="003E0F7C"/>
    <w:rsid w:val="003E2782"/>
    <w:rsid w:val="003E2919"/>
    <w:rsid w:val="003E29BF"/>
    <w:rsid w:val="003E3452"/>
    <w:rsid w:val="003E4341"/>
    <w:rsid w:val="003E793F"/>
    <w:rsid w:val="003E7C9D"/>
    <w:rsid w:val="003E7E74"/>
    <w:rsid w:val="003F0082"/>
    <w:rsid w:val="003F0995"/>
    <w:rsid w:val="003F1EF2"/>
    <w:rsid w:val="003F426E"/>
    <w:rsid w:val="003F4B54"/>
    <w:rsid w:val="003F60D7"/>
    <w:rsid w:val="003F6A66"/>
    <w:rsid w:val="003F6A96"/>
    <w:rsid w:val="003F6B03"/>
    <w:rsid w:val="004008FB"/>
    <w:rsid w:val="00403342"/>
    <w:rsid w:val="004059ED"/>
    <w:rsid w:val="00407615"/>
    <w:rsid w:val="00410A92"/>
    <w:rsid w:val="00411970"/>
    <w:rsid w:val="00414023"/>
    <w:rsid w:val="004167D9"/>
    <w:rsid w:val="00417284"/>
    <w:rsid w:val="004209D2"/>
    <w:rsid w:val="00421105"/>
    <w:rsid w:val="00421979"/>
    <w:rsid w:val="004240BC"/>
    <w:rsid w:val="00425D3A"/>
    <w:rsid w:val="00427A22"/>
    <w:rsid w:val="00430DD9"/>
    <w:rsid w:val="00431098"/>
    <w:rsid w:val="00431315"/>
    <w:rsid w:val="00431596"/>
    <w:rsid w:val="00431CAF"/>
    <w:rsid w:val="00433905"/>
    <w:rsid w:val="00434C12"/>
    <w:rsid w:val="00435A09"/>
    <w:rsid w:val="004360BC"/>
    <w:rsid w:val="0043695A"/>
    <w:rsid w:val="004376E1"/>
    <w:rsid w:val="0044081C"/>
    <w:rsid w:val="004417C0"/>
    <w:rsid w:val="00441E0C"/>
    <w:rsid w:val="0044260F"/>
    <w:rsid w:val="00442FC0"/>
    <w:rsid w:val="00444280"/>
    <w:rsid w:val="004446A5"/>
    <w:rsid w:val="00445909"/>
    <w:rsid w:val="004466F0"/>
    <w:rsid w:val="00447257"/>
    <w:rsid w:val="0045056A"/>
    <w:rsid w:val="004505A5"/>
    <w:rsid w:val="004517ED"/>
    <w:rsid w:val="00451EFB"/>
    <w:rsid w:val="00452CCA"/>
    <w:rsid w:val="00452D64"/>
    <w:rsid w:val="004538FE"/>
    <w:rsid w:val="0045542C"/>
    <w:rsid w:val="00455CF2"/>
    <w:rsid w:val="00456518"/>
    <w:rsid w:val="004566A9"/>
    <w:rsid w:val="004608CA"/>
    <w:rsid w:val="00461805"/>
    <w:rsid w:val="004625C0"/>
    <w:rsid w:val="00464983"/>
    <w:rsid w:val="00466C21"/>
    <w:rsid w:val="00466C3D"/>
    <w:rsid w:val="00467079"/>
    <w:rsid w:val="004671CC"/>
    <w:rsid w:val="00467BB4"/>
    <w:rsid w:val="0047664D"/>
    <w:rsid w:val="00477624"/>
    <w:rsid w:val="00481734"/>
    <w:rsid w:val="00484CA4"/>
    <w:rsid w:val="00491A08"/>
    <w:rsid w:val="0049218B"/>
    <w:rsid w:val="00493202"/>
    <w:rsid w:val="0049365E"/>
    <w:rsid w:val="004946CD"/>
    <w:rsid w:val="00495201"/>
    <w:rsid w:val="004A07F8"/>
    <w:rsid w:val="004A0DC0"/>
    <w:rsid w:val="004A1870"/>
    <w:rsid w:val="004A384A"/>
    <w:rsid w:val="004A5037"/>
    <w:rsid w:val="004A5C39"/>
    <w:rsid w:val="004A5DE7"/>
    <w:rsid w:val="004B0553"/>
    <w:rsid w:val="004B23D9"/>
    <w:rsid w:val="004B2DB5"/>
    <w:rsid w:val="004B36E2"/>
    <w:rsid w:val="004B3D33"/>
    <w:rsid w:val="004B5302"/>
    <w:rsid w:val="004B612A"/>
    <w:rsid w:val="004B6779"/>
    <w:rsid w:val="004B74CE"/>
    <w:rsid w:val="004B7C94"/>
    <w:rsid w:val="004C0102"/>
    <w:rsid w:val="004C0788"/>
    <w:rsid w:val="004C1B3A"/>
    <w:rsid w:val="004C1D6D"/>
    <w:rsid w:val="004C270D"/>
    <w:rsid w:val="004C4876"/>
    <w:rsid w:val="004C4980"/>
    <w:rsid w:val="004C5489"/>
    <w:rsid w:val="004C6B33"/>
    <w:rsid w:val="004C6CB4"/>
    <w:rsid w:val="004C798A"/>
    <w:rsid w:val="004C7C24"/>
    <w:rsid w:val="004D16E8"/>
    <w:rsid w:val="004D575F"/>
    <w:rsid w:val="004D7020"/>
    <w:rsid w:val="004D7351"/>
    <w:rsid w:val="004D7908"/>
    <w:rsid w:val="004D7D47"/>
    <w:rsid w:val="004E276B"/>
    <w:rsid w:val="004E4F8D"/>
    <w:rsid w:val="004E5A51"/>
    <w:rsid w:val="004E5D7C"/>
    <w:rsid w:val="004E5DD4"/>
    <w:rsid w:val="004E774F"/>
    <w:rsid w:val="004E7EC2"/>
    <w:rsid w:val="004F0451"/>
    <w:rsid w:val="004F076A"/>
    <w:rsid w:val="004F07A0"/>
    <w:rsid w:val="004F1EF2"/>
    <w:rsid w:val="004F30C8"/>
    <w:rsid w:val="004F65B0"/>
    <w:rsid w:val="005001FB"/>
    <w:rsid w:val="0050148F"/>
    <w:rsid w:val="00501FDC"/>
    <w:rsid w:val="00502F06"/>
    <w:rsid w:val="005033E6"/>
    <w:rsid w:val="0050352D"/>
    <w:rsid w:val="00503CE3"/>
    <w:rsid w:val="005043E9"/>
    <w:rsid w:val="005124A4"/>
    <w:rsid w:val="00512D79"/>
    <w:rsid w:val="0051470D"/>
    <w:rsid w:val="00515397"/>
    <w:rsid w:val="0051589C"/>
    <w:rsid w:val="00515E3E"/>
    <w:rsid w:val="00526665"/>
    <w:rsid w:val="00527360"/>
    <w:rsid w:val="0052759C"/>
    <w:rsid w:val="005302A7"/>
    <w:rsid w:val="00530C41"/>
    <w:rsid w:val="00530F07"/>
    <w:rsid w:val="00531363"/>
    <w:rsid w:val="005313DB"/>
    <w:rsid w:val="00532AFF"/>
    <w:rsid w:val="005365D0"/>
    <w:rsid w:val="00537063"/>
    <w:rsid w:val="00537ABF"/>
    <w:rsid w:val="0054002C"/>
    <w:rsid w:val="0054138C"/>
    <w:rsid w:val="005427BD"/>
    <w:rsid w:val="00542D6C"/>
    <w:rsid w:val="005443BF"/>
    <w:rsid w:val="00546CA0"/>
    <w:rsid w:val="00546EA5"/>
    <w:rsid w:val="0055100E"/>
    <w:rsid w:val="00554766"/>
    <w:rsid w:val="0055539C"/>
    <w:rsid w:val="005561DD"/>
    <w:rsid w:val="005566FC"/>
    <w:rsid w:val="005575F0"/>
    <w:rsid w:val="00557AEC"/>
    <w:rsid w:val="00557CAC"/>
    <w:rsid w:val="005619CB"/>
    <w:rsid w:val="00564D85"/>
    <w:rsid w:val="00565874"/>
    <w:rsid w:val="00565BB8"/>
    <w:rsid w:val="00566EAB"/>
    <w:rsid w:val="00570122"/>
    <w:rsid w:val="00570628"/>
    <w:rsid w:val="0057088A"/>
    <w:rsid w:val="005722D1"/>
    <w:rsid w:val="00573004"/>
    <w:rsid w:val="00573B3F"/>
    <w:rsid w:val="00573E2A"/>
    <w:rsid w:val="005743A3"/>
    <w:rsid w:val="00575F45"/>
    <w:rsid w:val="00576235"/>
    <w:rsid w:val="005766BC"/>
    <w:rsid w:val="005767B7"/>
    <w:rsid w:val="00576C07"/>
    <w:rsid w:val="00577ECD"/>
    <w:rsid w:val="00580301"/>
    <w:rsid w:val="00581F56"/>
    <w:rsid w:val="0058233E"/>
    <w:rsid w:val="00583CD0"/>
    <w:rsid w:val="00585968"/>
    <w:rsid w:val="00585F0D"/>
    <w:rsid w:val="00587EB7"/>
    <w:rsid w:val="00587F50"/>
    <w:rsid w:val="0059065E"/>
    <w:rsid w:val="00592F77"/>
    <w:rsid w:val="005931A0"/>
    <w:rsid w:val="00594635"/>
    <w:rsid w:val="0059734B"/>
    <w:rsid w:val="00597DFC"/>
    <w:rsid w:val="005A0B1D"/>
    <w:rsid w:val="005A12A2"/>
    <w:rsid w:val="005A515C"/>
    <w:rsid w:val="005A5280"/>
    <w:rsid w:val="005A6833"/>
    <w:rsid w:val="005B0DFF"/>
    <w:rsid w:val="005B1847"/>
    <w:rsid w:val="005B204A"/>
    <w:rsid w:val="005B34D7"/>
    <w:rsid w:val="005B37F3"/>
    <w:rsid w:val="005B3FBA"/>
    <w:rsid w:val="005B4F5F"/>
    <w:rsid w:val="005B520C"/>
    <w:rsid w:val="005B7C7A"/>
    <w:rsid w:val="005C0175"/>
    <w:rsid w:val="005C290B"/>
    <w:rsid w:val="005C4A9E"/>
    <w:rsid w:val="005C5275"/>
    <w:rsid w:val="005D01B9"/>
    <w:rsid w:val="005D10B3"/>
    <w:rsid w:val="005D1531"/>
    <w:rsid w:val="005D1E6A"/>
    <w:rsid w:val="005D2749"/>
    <w:rsid w:val="005D28F5"/>
    <w:rsid w:val="005D2904"/>
    <w:rsid w:val="005D5A73"/>
    <w:rsid w:val="005D69CA"/>
    <w:rsid w:val="005E04B5"/>
    <w:rsid w:val="005E1FCE"/>
    <w:rsid w:val="005E20E2"/>
    <w:rsid w:val="005E2851"/>
    <w:rsid w:val="005E2DCB"/>
    <w:rsid w:val="005E308A"/>
    <w:rsid w:val="005E3104"/>
    <w:rsid w:val="005E3E6A"/>
    <w:rsid w:val="005E4601"/>
    <w:rsid w:val="005E5554"/>
    <w:rsid w:val="005E5F3A"/>
    <w:rsid w:val="005E6C80"/>
    <w:rsid w:val="005E7FD8"/>
    <w:rsid w:val="005F1CCE"/>
    <w:rsid w:val="005F365B"/>
    <w:rsid w:val="005F44B3"/>
    <w:rsid w:val="005F5674"/>
    <w:rsid w:val="005F6AEC"/>
    <w:rsid w:val="005F6D2D"/>
    <w:rsid w:val="005F727B"/>
    <w:rsid w:val="006006C7"/>
    <w:rsid w:val="006016E3"/>
    <w:rsid w:val="00601986"/>
    <w:rsid w:val="00603A4D"/>
    <w:rsid w:val="00604AF1"/>
    <w:rsid w:val="00605001"/>
    <w:rsid w:val="00605556"/>
    <w:rsid w:val="006055EE"/>
    <w:rsid w:val="006068D6"/>
    <w:rsid w:val="006071B1"/>
    <w:rsid w:val="0061089F"/>
    <w:rsid w:val="00611097"/>
    <w:rsid w:val="00611B4D"/>
    <w:rsid w:val="00612298"/>
    <w:rsid w:val="00613C7D"/>
    <w:rsid w:val="00615F17"/>
    <w:rsid w:val="00620358"/>
    <w:rsid w:val="00620F5B"/>
    <w:rsid w:val="00621F4B"/>
    <w:rsid w:val="006246AA"/>
    <w:rsid w:val="00624A97"/>
    <w:rsid w:val="00624C06"/>
    <w:rsid w:val="00624EA4"/>
    <w:rsid w:val="00630D08"/>
    <w:rsid w:val="00631E8F"/>
    <w:rsid w:val="00632BF1"/>
    <w:rsid w:val="00633995"/>
    <w:rsid w:val="00634B00"/>
    <w:rsid w:val="00637966"/>
    <w:rsid w:val="0064034E"/>
    <w:rsid w:val="00643AC9"/>
    <w:rsid w:val="00643B37"/>
    <w:rsid w:val="006440D7"/>
    <w:rsid w:val="00644D4C"/>
    <w:rsid w:val="00645053"/>
    <w:rsid w:val="00645B23"/>
    <w:rsid w:val="00647610"/>
    <w:rsid w:val="006512EA"/>
    <w:rsid w:val="00652531"/>
    <w:rsid w:val="00654513"/>
    <w:rsid w:val="0065482C"/>
    <w:rsid w:val="00655BA3"/>
    <w:rsid w:val="006578E0"/>
    <w:rsid w:val="00657D30"/>
    <w:rsid w:val="00660A21"/>
    <w:rsid w:val="006612DE"/>
    <w:rsid w:val="006659AC"/>
    <w:rsid w:val="0067087C"/>
    <w:rsid w:val="0067091C"/>
    <w:rsid w:val="00670D6E"/>
    <w:rsid w:val="0067212A"/>
    <w:rsid w:val="00672E64"/>
    <w:rsid w:val="00674103"/>
    <w:rsid w:val="006768C4"/>
    <w:rsid w:val="00676929"/>
    <w:rsid w:val="006807C9"/>
    <w:rsid w:val="00682D9C"/>
    <w:rsid w:val="0068313D"/>
    <w:rsid w:val="006839FF"/>
    <w:rsid w:val="00685086"/>
    <w:rsid w:val="006861F2"/>
    <w:rsid w:val="00692162"/>
    <w:rsid w:val="0069356A"/>
    <w:rsid w:val="006977D4"/>
    <w:rsid w:val="006A60A4"/>
    <w:rsid w:val="006A7F87"/>
    <w:rsid w:val="006B0330"/>
    <w:rsid w:val="006B0D9B"/>
    <w:rsid w:val="006B19ED"/>
    <w:rsid w:val="006B2244"/>
    <w:rsid w:val="006B5BAD"/>
    <w:rsid w:val="006C0810"/>
    <w:rsid w:val="006C26E2"/>
    <w:rsid w:val="006C569B"/>
    <w:rsid w:val="006C5D80"/>
    <w:rsid w:val="006C64AA"/>
    <w:rsid w:val="006D1475"/>
    <w:rsid w:val="006D1B30"/>
    <w:rsid w:val="006D1F60"/>
    <w:rsid w:val="006D20C2"/>
    <w:rsid w:val="006D3B9C"/>
    <w:rsid w:val="006D3D07"/>
    <w:rsid w:val="006D5ED9"/>
    <w:rsid w:val="006D6147"/>
    <w:rsid w:val="006E165E"/>
    <w:rsid w:val="006E230E"/>
    <w:rsid w:val="006E251E"/>
    <w:rsid w:val="006E3DBB"/>
    <w:rsid w:val="006E3EFB"/>
    <w:rsid w:val="006E51FC"/>
    <w:rsid w:val="006E5EC1"/>
    <w:rsid w:val="006E7D37"/>
    <w:rsid w:val="006E7ED3"/>
    <w:rsid w:val="006F0EA8"/>
    <w:rsid w:val="006F202C"/>
    <w:rsid w:val="006F27EE"/>
    <w:rsid w:val="006F3117"/>
    <w:rsid w:val="006F675D"/>
    <w:rsid w:val="006F76CD"/>
    <w:rsid w:val="00700267"/>
    <w:rsid w:val="0070145E"/>
    <w:rsid w:val="0070358E"/>
    <w:rsid w:val="0070468F"/>
    <w:rsid w:val="00704E7B"/>
    <w:rsid w:val="007052C6"/>
    <w:rsid w:val="0070635C"/>
    <w:rsid w:val="007115F7"/>
    <w:rsid w:val="00712461"/>
    <w:rsid w:val="00713AC2"/>
    <w:rsid w:val="00716242"/>
    <w:rsid w:val="0071640E"/>
    <w:rsid w:val="00720939"/>
    <w:rsid w:val="00722339"/>
    <w:rsid w:val="00722D07"/>
    <w:rsid w:val="0072307F"/>
    <w:rsid w:val="00725BA0"/>
    <w:rsid w:val="00726F47"/>
    <w:rsid w:val="007275F1"/>
    <w:rsid w:val="00731EA0"/>
    <w:rsid w:val="00731ED7"/>
    <w:rsid w:val="007327BC"/>
    <w:rsid w:val="00734535"/>
    <w:rsid w:val="00735595"/>
    <w:rsid w:val="00735610"/>
    <w:rsid w:val="007364A2"/>
    <w:rsid w:val="007377E7"/>
    <w:rsid w:val="007408B9"/>
    <w:rsid w:val="00740CEB"/>
    <w:rsid w:val="00742290"/>
    <w:rsid w:val="00743C71"/>
    <w:rsid w:val="00744208"/>
    <w:rsid w:val="007444FC"/>
    <w:rsid w:val="00744B99"/>
    <w:rsid w:val="007459D9"/>
    <w:rsid w:val="0074609E"/>
    <w:rsid w:val="00747307"/>
    <w:rsid w:val="0075041E"/>
    <w:rsid w:val="00751364"/>
    <w:rsid w:val="0075476E"/>
    <w:rsid w:val="00760145"/>
    <w:rsid w:val="007619ED"/>
    <w:rsid w:val="00763062"/>
    <w:rsid w:val="00764BD1"/>
    <w:rsid w:val="00767928"/>
    <w:rsid w:val="0077174D"/>
    <w:rsid w:val="00773D77"/>
    <w:rsid w:val="00776169"/>
    <w:rsid w:val="007764B1"/>
    <w:rsid w:val="007764B3"/>
    <w:rsid w:val="007775AD"/>
    <w:rsid w:val="007800FB"/>
    <w:rsid w:val="0078059A"/>
    <w:rsid w:val="00782BBB"/>
    <w:rsid w:val="00783046"/>
    <w:rsid w:val="00783517"/>
    <w:rsid w:val="0078365C"/>
    <w:rsid w:val="0078435B"/>
    <w:rsid w:val="007870AA"/>
    <w:rsid w:val="007914B1"/>
    <w:rsid w:val="007915FA"/>
    <w:rsid w:val="00791659"/>
    <w:rsid w:val="00791BD0"/>
    <w:rsid w:val="007921F8"/>
    <w:rsid w:val="00792A2B"/>
    <w:rsid w:val="0079357C"/>
    <w:rsid w:val="00793F15"/>
    <w:rsid w:val="00794BEC"/>
    <w:rsid w:val="00794BFA"/>
    <w:rsid w:val="00795CF6"/>
    <w:rsid w:val="007A085D"/>
    <w:rsid w:val="007A1588"/>
    <w:rsid w:val="007A1EB8"/>
    <w:rsid w:val="007A2554"/>
    <w:rsid w:val="007A40EE"/>
    <w:rsid w:val="007A5D92"/>
    <w:rsid w:val="007A6408"/>
    <w:rsid w:val="007A6C01"/>
    <w:rsid w:val="007A702F"/>
    <w:rsid w:val="007A714C"/>
    <w:rsid w:val="007B0730"/>
    <w:rsid w:val="007B4A58"/>
    <w:rsid w:val="007C0E96"/>
    <w:rsid w:val="007C18AF"/>
    <w:rsid w:val="007C25BD"/>
    <w:rsid w:val="007C25DC"/>
    <w:rsid w:val="007C2969"/>
    <w:rsid w:val="007C5152"/>
    <w:rsid w:val="007C5643"/>
    <w:rsid w:val="007C7CAD"/>
    <w:rsid w:val="007D23F2"/>
    <w:rsid w:val="007D2F27"/>
    <w:rsid w:val="007D3244"/>
    <w:rsid w:val="007D703A"/>
    <w:rsid w:val="007E0ACC"/>
    <w:rsid w:val="007E1D49"/>
    <w:rsid w:val="007E41F6"/>
    <w:rsid w:val="007E42F6"/>
    <w:rsid w:val="007E5E56"/>
    <w:rsid w:val="007E7230"/>
    <w:rsid w:val="007E741F"/>
    <w:rsid w:val="007E788B"/>
    <w:rsid w:val="007F1552"/>
    <w:rsid w:val="007F464C"/>
    <w:rsid w:val="007F4993"/>
    <w:rsid w:val="007F60B1"/>
    <w:rsid w:val="007F6C8D"/>
    <w:rsid w:val="007F7750"/>
    <w:rsid w:val="007F7975"/>
    <w:rsid w:val="00801F56"/>
    <w:rsid w:val="00802E8F"/>
    <w:rsid w:val="008037C1"/>
    <w:rsid w:val="008045F2"/>
    <w:rsid w:val="008066A8"/>
    <w:rsid w:val="00807034"/>
    <w:rsid w:val="00810018"/>
    <w:rsid w:val="00810414"/>
    <w:rsid w:val="00810C61"/>
    <w:rsid w:val="00810EDD"/>
    <w:rsid w:val="00811D78"/>
    <w:rsid w:val="00812A6B"/>
    <w:rsid w:val="008138ED"/>
    <w:rsid w:val="0081404C"/>
    <w:rsid w:val="008140EC"/>
    <w:rsid w:val="008146A0"/>
    <w:rsid w:val="0081525A"/>
    <w:rsid w:val="00815D25"/>
    <w:rsid w:val="0081694D"/>
    <w:rsid w:val="00816F1B"/>
    <w:rsid w:val="008175ED"/>
    <w:rsid w:val="00820A22"/>
    <w:rsid w:val="00821D3D"/>
    <w:rsid w:val="008246F0"/>
    <w:rsid w:val="00825192"/>
    <w:rsid w:val="00825E9D"/>
    <w:rsid w:val="00826811"/>
    <w:rsid w:val="008279A5"/>
    <w:rsid w:val="00833664"/>
    <w:rsid w:val="00834F40"/>
    <w:rsid w:val="0083660A"/>
    <w:rsid w:val="00836BC9"/>
    <w:rsid w:val="00841A2C"/>
    <w:rsid w:val="00843456"/>
    <w:rsid w:val="00843A1B"/>
    <w:rsid w:val="00843B12"/>
    <w:rsid w:val="00850ED6"/>
    <w:rsid w:val="00852010"/>
    <w:rsid w:val="00852195"/>
    <w:rsid w:val="008542C8"/>
    <w:rsid w:val="008568C1"/>
    <w:rsid w:val="00862A35"/>
    <w:rsid w:val="00863F79"/>
    <w:rsid w:val="00867309"/>
    <w:rsid w:val="00872E19"/>
    <w:rsid w:val="00874374"/>
    <w:rsid w:val="0087641F"/>
    <w:rsid w:val="008776F4"/>
    <w:rsid w:val="00877B9C"/>
    <w:rsid w:val="00877BA6"/>
    <w:rsid w:val="008804C8"/>
    <w:rsid w:val="00881F82"/>
    <w:rsid w:val="00882EC0"/>
    <w:rsid w:val="008838B7"/>
    <w:rsid w:val="00884F67"/>
    <w:rsid w:val="00885E71"/>
    <w:rsid w:val="0089158E"/>
    <w:rsid w:val="00891C63"/>
    <w:rsid w:val="00896119"/>
    <w:rsid w:val="00896B8F"/>
    <w:rsid w:val="008A0487"/>
    <w:rsid w:val="008A0952"/>
    <w:rsid w:val="008A1050"/>
    <w:rsid w:val="008A1116"/>
    <w:rsid w:val="008A1AA4"/>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2B0"/>
    <w:rsid w:val="008C6ADC"/>
    <w:rsid w:val="008C6B9F"/>
    <w:rsid w:val="008C76B1"/>
    <w:rsid w:val="008D2924"/>
    <w:rsid w:val="008D3361"/>
    <w:rsid w:val="008D4792"/>
    <w:rsid w:val="008D54FD"/>
    <w:rsid w:val="008D55C6"/>
    <w:rsid w:val="008D5B71"/>
    <w:rsid w:val="008D5F57"/>
    <w:rsid w:val="008D6500"/>
    <w:rsid w:val="008E04BF"/>
    <w:rsid w:val="008E0529"/>
    <w:rsid w:val="008E1CEE"/>
    <w:rsid w:val="008E3D1F"/>
    <w:rsid w:val="008E4379"/>
    <w:rsid w:val="008E4C8B"/>
    <w:rsid w:val="008E51C4"/>
    <w:rsid w:val="008E5E97"/>
    <w:rsid w:val="008E5EF7"/>
    <w:rsid w:val="008E7080"/>
    <w:rsid w:val="008F0194"/>
    <w:rsid w:val="008F0A11"/>
    <w:rsid w:val="008F0B5A"/>
    <w:rsid w:val="008F273F"/>
    <w:rsid w:val="008F31DE"/>
    <w:rsid w:val="008F3AEF"/>
    <w:rsid w:val="008F4009"/>
    <w:rsid w:val="009006FB"/>
    <w:rsid w:val="00901075"/>
    <w:rsid w:val="009014CA"/>
    <w:rsid w:val="00901527"/>
    <w:rsid w:val="00901727"/>
    <w:rsid w:val="00901F38"/>
    <w:rsid w:val="0090211A"/>
    <w:rsid w:val="00903FAC"/>
    <w:rsid w:val="00904A6A"/>
    <w:rsid w:val="00904DAF"/>
    <w:rsid w:val="0090534D"/>
    <w:rsid w:val="00905446"/>
    <w:rsid w:val="0090554D"/>
    <w:rsid w:val="00905C78"/>
    <w:rsid w:val="009070F9"/>
    <w:rsid w:val="00910B33"/>
    <w:rsid w:val="009127A7"/>
    <w:rsid w:val="00912FC3"/>
    <w:rsid w:val="00914E82"/>
    <w:rsid w:val="0091554D"/>
    <w:rsid w:val="00916566"/>
    <w:rsid w:val="00917819"/>
    <w:rsid w:val="00917B69"/>
    <w:rsid w:val="0092204B"/>
    <w:rsid w:val="00922245"/>
    <w:rsid w:val="00922CCD"/>
    <w:rsid w:val="009238AE"/>
    <w:rsid w:val="00924E42"/>
    <w:rsid w:val="00926820"/>
    <w:rsid w:val="009275E6"/>
    <w:rsid w:val="00927744"/>
    <w:rsid w:val="00932263"/>
    <w:rsid w:val="00932350"/>
    <w:rsid w:val="00932614"/>
    <w:rsid w:val="00932645"/>
    <w:rsid w:val="00932E1B"/>
    <w:rsid w:val="009332EB"/>
    <w:rsid w:val="009335D9"/>
    <w:rsid w:val="009344E1"/>
    <w:rsid w:val="00935728"/>
    <w:rsid w:val="00937705"/>
    <w:rsid w:val="009421D7"/>
    <w:rsid w:val="00942233"/>
    <w:rsid w:val="0094382B"/>
    <w:rsid w:val="00943EBD"/>
    <w:rsid w:val="00944622"/>
    <w:rsid w:val="00946AC2"/>
    <w:rsid w:val="00946B0B"/>
    <w:rsid w:val="0095057C"/>
    <w:rsid w:val="00951236"/>
    <w:rsid w:val="00951C7D"/>
    <w:rsid w:val="009532B7"/>
    <w:rsid w:val="0095552D"/>
    <w:rsid w:val="009561EE"/>
    <w:rsid w:val="00956939"/>
    <w:rsid w:val="00956944"/>
    <w:rsid w:val="00956D96"/>
    <w:rsid w:val="00957E85"/>
    <w:rsid w:val="0096064E"/>
    <w:rsid w:val="00961491"/>
    <w:rsid w:val="009629D2"/>
    <w:rsid w:val="00962DF6"/>
    <w:rsid w:val="009633BC"/>
    <w:rsid w:val="00963948"/>
    <w:rsid w:val="00964F77"/>
    <w:rsid w:val="00970EC8"/>
    <w:rsid w:val="00972C9F"/>
    <w:rsid w:val="00976CDB"/>
    <w:rsid w:val="009809B8"/>
    <w:rsid w:val="00981A01"/>
    <w:rsid w:val="00982F68"/>
    <w:rsid w:val="00983727"/>
    <w:rsid w:val="00984040"/>
    <w:rsid w:val="009846DE"/>
    <w:rsid w:val="009848F1"/>
    <w:rsid w:val="00984993"/>
    <w:rsid w:val="009904B4"/>
    <w:rsid w:val="00990EAC"/>
    <w:rsid w:val="00992D0B"/>
    <w:rsid w:val="00995777"/>
    <w:rsid w:val="009A0837"/>
    <w:rsid w:val="009A0EB4"/>
    <w:rsid w:val="009A259D"/>
    <w:rsid w:val="009A28F0"/>
    <w:rsid w:val="009A3620"/>
    <w:rsid w:val="009A40D1"/>
    <w:rsid w:val="009A4BEE"/>
    <w:rsid w:val="009A699C"/>
    <w:rsid w:val="009A6C12"/>
    <w:rsid w:val="009B44DA"/>
    <w:rsid w:val="009B4D85"/>
    <w:rsid w:val="009B4DCF"/>
    <w:rsid w:val="009B6C88"/>
    <w:rsid w:val="009B7A15"/>
    <w:rsid w:val="009C01CD"/>
    <w:rsid w:val="009C091B"/>
    <w:rsid w:val="009C0A7C"/>
    <w:rsid w:val="009C0AA4"/>
    <w:rsid w:val="009C1035"/>
    <w:rsid w:val="009C1774"/>
    <w:rsid w:val="009C281C"/>
    <w:rsid w:val="009C36E9"/>
    <w:rsid w:val="009C4225"/>
    <w:rsid w:val="009C514A"/>
    <w:rsid w:val="009C59F5"/>
    <w:rsid w:val="009C6F75"/>
    <w:rsid w:val="009C7226"/>
    <w:rsid w:val="009C774F"/>
    <w:rsid w:val="009D1BE1"/>
    <w:rsid w:val="009D21B0"/>
    <w:rsid w:val="009D30D3"/>
    <w:rsid w:val="009D5143"/>
    <w:rsid w:val="009D7028"/>
    <w:rsid w:val="009D7992"/>
    <w:rsid w:val="009E005A"/>
    <w:rsid w:val="009E0A96"/>
    <w:rsid w:val="009E0CFE"/>
    <w:rsid w:val="009E11A9"/>
    <w:rsid w:val="009E126A"/>
    <w:rsid w:val="009E6394"/>
    <w:rsid w:val="009E76E5"/>
    <w:rsid w:val="009F0476"/>
    <w:rsid w:val="009F1CF6"/>
    <w:rsid w:val="009F3DE4"/>
    <w:rsid w:val="009F4509"/>
    <w:rsid w:val="009F466D"/>
    <w:rsid w:val="009F5E74"/>
    <w:rsid w:val="009F6798"/>
    <w:rsid w:val="009F6941"/>
    <w:rsid w:val="009F6A65"/>
    <w:rsid w:val="009F7121"/>
    <w:rsid w:val="00A02A20"/>
    <w:rsid w:val="00A03E18"/>
    <w:rsid w:val="00A06DF2"/>
    <w:rsid w:val="00A073A2"/>
    <w:rsid w:val="00A07445"/>
    <w:rsid w:val="00A07887"/>
    <w:rsid w:val="00A11D67"/>
    <w:rsid w:val="00A13E18"/>
    <w:rsid w:val="00A14CFD"/>
    <w:rsid w:val="00A153C7"/>
    <w:rsid w:val="00A15AEB"/>
    <w:rsid w:val="00A24358"/>
    <w:rsid w:val="00A2735E"/>
    <w:rsid w:val="00A27BD3"/>
    <w:rsid w:val="00A27E8B"/>
    <w:rsid w:val="00A3002F"/>
    <w:rsid w:val="00A30090"/>
    <w:rsid w:val="00A30214"/>
    <w:rsid w:val="00A3129A"/>
    <w:rsid w:val="00A3351D"/>
    <w:rsid w:val="00A338EE"/>
    <w:rsid w:val="00A33DA3"/>
    <w:rsid w:val="00A40166"/>
    <w:rsid w:val="00A4077D"/>
    <w:rsid w:val="00A41A5A"/>
    <w:rsid w:val="00A42EA7"/>
    <w:rsid w:val="00A43149"/>
    <w:rsid w:val="00A433DA"/>
    <w:rsid w:val="00A43A71"/>
    <w:rsid w:val="00A4511F"/>
    <w:rsid w:val="00A45F7B"/>
    <w:rsid w:val="00A46992"/>
    <w:rsid w:val="00A47626"/>
    <w:rsid w:val="00A52658"/>
    <w:rsid w:val="00A52E02"/>
    <w:rsid w:val="00A54072"/>
    <w:rsid w:val="00A55A81"/>
    <w:rsid w:val="00A601E2"/>
    <w:rsid w:val="00A64E95"/>
    <w:rsid w:val="00A667CA"/>
    <w:rsid w:val="00A667E9"/>
    <w:rsid w:val="00A66B02"/>
    <w:rsid w:val="00A71A43"/>
    <w:rsid w:val="00A72101"/>
    <w:rsid w:val="00A75147"/>
    <w:rsid w:val="00A7767A"/>
    <w:rsid w:val="00A80970"/>
    <w:rsid w:val="00A834A1"/>
    <w:rsid w:val="00A91230"/>
    <w:rsid w:val="00A91910"/>
    <w:rsid w:val="00A91ABA"/>
    <w:rsid w:val="00A9390A"/>
    <w:rsid w:val="00A93978"/>
    <w:rsid w:val="00A95015"/>
    <w:rsid w:val="00A96561"/>
    <w:rsid w:val="00A9709B"/>
    <w:rsid w:val="00AA26FF"/>
    <w:rsid w:val="00AA2FB0"/>
    <w:rsid w:val="00AA6684"/>
    <w:rsid w:val="00AA67E7"/>
    <w:rsid w:val="00AA7132"/>
    <w:rsid w:val="00AB00F4"/>
    <w:rsid w:val="00AB4EB4"/>
    <w:rsid w:val="00AB5B11"/>
    <w:rsid w:val="00AC01D1"/>
    <w:rsid w:val="00AC0259"/>
    <w:rsid w:val="00AC240F"/>
    <w:rsid w:val="00AC253F"/>
    <w:rsid w:val="00AC3A9C"/>
    <w:rsid w:val="00AC3F8B"/>
    <w:rsid w:val="00AC4603"/>
    <w:rsid w:val="00AC4F7B"/>
    <w:rsid w:val="00AC72FE"/>
    <w:rsid w:val="00AD032B"/>
    <w:rsid w:val="00AD0D4F"/>
    <w:rsid w:val="00AD18FE"/>
    <w:rsid w:val="00AD3E91"/>
    <w:rsid w:val="00AD40C5"/>
    <w:rsid w:val="00AD4508"/>
    <w:rsid w:val="00AD611A"/>
    <w:rsid w:val="00AD7DFB"/>
    <w:rsid w:val="00AE0666"/>
    <w:rsid w:val="00AE249D"/>
    <w:rsid w:val="00AE272D"/>
    <w:rsid w:val="00AE359E"/>
    <w:rsid w:val="00AE3A32"/>
    <w:rsid w:val="00AE6ABB"/>
    <w:rsid w:val="00AE77F9"/>
    <w:rsid w:val="00AF1574"/>
    <w:rsid w:val="00AF28CD"/>
    <w:rsid w:val="00AF3588"/>
    <w:rsid w:val="00AF36B6"/>
    <w:rsid w:val="00AF7EC2"/>
    <w:rsid w:val="00AF7F24"/>
    <w:rsid w:val="00B00D87"/>
    <w:rsid w:val="00B026CD"/>
    <w:rsid w:val="00B02ADB"/>
    <w:rsid w:val="00B030EE"/>
    <w:rsid w:val="00B04D59"/>
    <w:rsid w:val="00B05042"/>
    <w:rsid w:val="00B06761"/>
    <w:rsid w:val="00B0694A"/>
    <w:rsid w:val="00B06E6F"/>
    <w:rsid w:val="00B07B43"/>
    <w:rsid w:val="00B10998"/>
    <w:rsid w:val="00B10CD2"/>
    <w:rsid w:val="00B123FC"/>
    <w:rsid w:val="00B12A5B"/>
    <w:rsid w:val="00B13419"/>
    <w:rsid w:val="00B14418"/>
    <w:rsid w:val="00B14A3D"/>
    <w:rsid w:val="00B15183"/>
    <w:rsid w:val="00B1543F"/>
    <w:rsid w:val="00B15457"/>
    <w:rsid w:val="00B154FC"/>
    <w:rsid w:val="00B17519"/>
    <w:rsid w:val="00B17DDA"/>
    <w:rsid w:val="00B20EAD"/>
    <w:rsid w:val="00B21243"/>
    <w:rsid w:val="00B23038"/>
    <w:rsid w:val="00B2375B"/>
    <w:rsid w:val="00B23E46"/>
    <w:rsid w:val="00B253FA"/>
    <w:rsid w:val="00B26CB7"/>
    <w:rsid w:val="00B3244A"/>
    <w:rsid w:val="00B338BA"/>
    <w:rsid w:val="00B3503F"/>
    <w:rsid w:val="00B351D4"/>
    <w:rsid w:val="00B35D2B"/>
    <w:rsid w:val="00B35F66"/>
    <w:rsid w:val="00B4000D"/>
    <w:rsid w:val="00B40A59"/>
    <w:rsid w:val="00B412E5"/>
    <w:rsid w:val="00B4192A"/>
    <w:rsid w:val="00B41EF5"/>
    <w:rsid w:val="00B4773B"/>
    <w:rsid w:val="00B505EA"/>
    <w:rsid w:val="00B50D5F"/>
    <w:rsid w:val="00B51A39"/>
    <w:rsid w:val="00B525EB"/>
    <w:rsid w:val="00B52DDD"/>
    <w:rsid w:val="00B52E2A"/>
    <w:rsid w:val="00B52EA4"/>
    <w:rsid w:val="00B552B7"/>
    <w:rsid w:val="00B6125F"/>
    <w:rsid w:val="00B6462B"/>
    <w:rsid w:val="00B64CA8"/>
    <w:rsid w:val="00B65507"/>
    <w:rsid w:val="00B67277"/>
    <w:rsid w:val="00B70F3C"/>
    <w:rsid w:val="00B7129C"/>
    <w:rsid w:val="00B71C48"/>
    <w:rsid w:val="00B758FE"/>
    <w:rsid w:val="00B75932"/>
    <w:rsid w:val="00B768A4"/>
    <w:rsid w:val="00B77D98"/>
    <w:rsid w:val="00B82A58"/>
    <w:rsid w:val="00B84C2D"/>
    <w:rsid w:val="00B85E1D"/>
    <w:rsid w:val="00B878D6"/>
    <w:rsid w:val="00B87E39"/>
    <w:rsid w:val="00B91E2C"/>
    <w:rsid w:val="00B91EC8"/>
    <w:rsid w:val="00B92346"/>
    <w:rsid w:val="00B92B76"/>
    <w:rsid w:val="00B94060"/>
    <w:rsid w:val="00B95818"/>
    <w:rsid w:val="00B95964"/>
    <w:rsid w:val="00B96890"/>
    <w:rsid w:val="00B968AF"/>
    <w:rsid w:val="00B97533"/>
    <w:rsid w:val="00BA00C0"/>
    <w:rsid w:val="00BA07CA"/>
    <w:rsid w:val="00BA0F6E"/>
    <w:rsid w:val="00BA14C0"/>
    <w:rsid w:val="00BA17BE"/>
    <w:rsid w:val="00BA2737"/>
    <w:rsid w:val="00BA4133"/>
    <w:rsid w:val="00BA4EC8"/>
    <w:rsid w:val="00BA5FA0"/>
    <w:rsid w:val="00BA66E3"/>
    <w:rsid w:val="00BA6F3F"/>
    <w:rsid w:val="00BA74BB"/>
    <w:rsid w:val="00BA7716"/>
    <w:rsid w:val="00BB3E00"/>
    <w:rsid w:val="00BC0683"/>
    <w:rsid w:val="00BC1B4B"/>
    <w:rsid w:val="00BC233D"/>
    <w:rsid w:val="00BC2E06"/>
    <w:rsid w:val="00BC2E26"/>
    <w:rsid w:val="00BD0AC3"/>
    <w:rsid w:val="00BD1F35"/>
    <w:rsid w:val="00BD2AA7"/>
    <w:rsid w:val="00BD2ED8"/>
    <w:rsid w:val="00BD351C"/>
    <w:rsid w:val="00BD3C82"/>
    <w:rsid w:val="00BD4277"/>
    <w:rsid w:val="00BD4D4E"/>
    <w:rsid w:val="00BD5630"/>
    <w:rsid w:val="00BD70E4"/>
    <w:rsid w:val="00BE43E5"/>
    <w:rsid w:val="00BE4873"/>
    <w:rsid w:val="00BE4FAD"/>
    <w:rsid w:val="00BE6A4B"/>
    <w:rsid w:val="00BF0250"/>
    <w:rsid w:val="00BF047A"/>
    <w:rsid w:val="00BF275A"/>
    <w:rsid w:val="00BF38FB"/>
    <w:rsid w:val="00BF3F38"/>
    <w:rsid w:val="00BF4F4A"/>
    <w:rsid w:val="00BF5853"/>
    <w:rsid w:val="00BF63E4"/>
    <w:rsid w:val="00C00787"/>
    <w:rsid w:val="00C00CAF"/>
    <w:rsid w:val="00C015A1"/>
    <w:rsid w:val="00C02F0F"/>
    <w:rsid w:val="00C0481D"/>
    <w:rsid w:val="00C04BB7"/>
    <w:rsid w:val="00C06290"/>
    <w:rsid w:val="00C10AB2"/>
    <w:rsid w:val="00C1199A"/>
    <w:rsid w:val="00C12A3A"/>
    <w:rsid w:val="00C13045"/>
    <w:rsid w:val="00C13721"/>
    <w:rsid w:val="00C13A9E"/>
    <w:rsid w:val="00C13FD5"/>
    <w:rsid w:val="00C15C8E"/>
    <w:rsid w:val="00C1662E"/>
    <w:rsid w:val="00C210A6"/>
    <w:rsid w:val="00C2360A"/>
    <w:rsid w:val="00C23D49"/>
    <w:rsid w:val="00C2404C"/>
    <w:rsid w:val="00C24F50"/>
    <w:rsid w:val="00C255D0"/>
    <w:rsid w:val="00C2645E"/>
    <w:rsid w:val="00C270A8"/>
    <w:rsid w:val="00C3048F"/>
    <w:rsid w:val="00C315BD"/>
    <w:rsid w:val="00C31810"/>
    <w:rsid w:val="00C33E80"/>
    <w:rsid w:val="00C3536D"/>
    <w:rsid w:val="00C355BB"/>
    <w:rsid w:val="00C3784C"/>
    <w:rsid w:val="00C41E05"/>
    <w:rsid w:val="00C421C2"/>
    <w:rsid w:val="00C4332B"/>
    <w:rsid w:val="00C45C3C"/>
    <w:rsid w:val="00C47148"/>
    <w:rsid w:val="00C5019B"/>
    <w:rsid w:val="00C51325"/>
    <w:rsid w:val="00C52252"/>
    <w:rsid w:val="00C522F1"/>
    <w:rsid w:val="00C52649"/>
    <w:rsid w:val="00C53921"/>
    <w:rsid w:val="00C57DD0"/>
    <w:rsid w:val="00C6009B"/>
    <w:rsid w:val="00C6285F"/>
    <w:rsid w:val="00C62A59"/>
    <w:rsid w:val="00C62B60"/>
    <w:rsid w:val="00C63749"/>
    <w:rsid w:val="00C63DE6"/>
    <w:rsid w:val="00C63E93"/>
    <w:rsid w:val="00C669D9"/>
    <w:rsid w:val="00C72A22"/>
    <w:rsid w:val="00C734AB"/>
    <w:rsid w:val="00C73B42"/>
    <w:rsid w:val="00C741A2"/>
    <w:rsid w:val="00C756B1"/>
    <w:rsid w:val="00C764E5"/>
    <w:rsid w:val="00C767BF"/>
    <w:rsid w:val="00C80C5B"/>
    <w:rsid w:val="00C80C66"/>
    <w:rsid w:val="00C8162E"/>
    <w:rsid w:val="00C82F45"/>
    <w:rsid w:val="00C848E1"/>
    <w:rsid w:val="00C84923"/>
    <w:rsid w:val="00C85BF2"/>
    <w:rsid w:val="00C87DB5"/>
    <w:rsid w:val="00C87FFC"/>
    <w:rsid w:val="00C9106F"/>
    <w:rsid w:val="00C926C4"/>
    <w:rsid w:val="00C94B78"/>
    <w:rsid w:val="00C94CCB"/>
    <w:rsid w:val="00C953BB"/>
    <w:rsid w:val="00C96DDD"/>
    <w:rsid w:val="00C96DE0"/>
    <w:rsid w:val="00C9782A"/>
    <w:rsid w:val="00C978B1"/>
    <w:rsid w:val="00CA013D"/>
    <w:rsid w:val="00CA274E"/>
    <w:rsid w:val="00CA2CDF"/>
    <w:rsid w:val="00CA5C85"/>
    <w:rsid w:val="00CA6E7C"/>
    <w:rsid w:val="00CA7637"/>
    <w:rsid w:val="00CB091B"/>
    <w:rsid w:val="00CB175C"/>
    <w:rsid w:val="00CB2519"/>
    <w:rsid w:val="00CB2C3C"/>
    <w:rsid w:val="00CB2ECA"/>
    <w:rsid w:val="00CB3CA0"/>
    <w:rsid w:val="00CB45F8"/>
    <w:rsid w:val="00CB516B"/>
    <w:rsid w:val="00CB5F84"/>
    <w:rsid w:val="00CB600E"/>
    <w:rsid w:val="00CC2CD9"/>
    <w:rsid w:val="00CC614A"/>
    <w:rsid w:val="00CC7CF6"/>
    <w:rsid w:val="00CC7E98"/>
    <w:rsid w:val="00CD040B"/>
    <w:rsid w:val="00CD087F"/>
    <w:rsid w:val="00CD153E"/>
    <w:rsid w:val="00CD207C"/>
    <w:rsid w:val="00CD30C5"/>
    <w:rsid w:val="00CD34E7"/>
    <w:rsid w:val="00CD3D51"/>
    <w:rsid w:val="00CD561F"/>
    <w:rsid w:val="00CD5C6F"/>
    <w:rsid w:val="00CD6914"/>
    <w:rsid w:val="00CD6A7A"/>
    <w:rsid w:val="00CE1593"/>
    <w:rsid w:val="00CE1ECE"/>
    <w:rsid w:val="00CE377D"/>
    <w:rsid w:val="00CE5784"/>
    <w:rsid w:val="00CE63C2"/>
    <w:rsid w:val="00CE6B0A"/>
    <w:rsid w:val="00CE71CE"/>
    <w:rsid w:val="00CE76A4"/>
    <w:rsid w:val="00CF1227"/>
    <w:rsid w:val="00CF187D"/>
    <w:rsid w:val="00CF289B"/>
    <w:rsid w:val="00CF54A4"/>
    <w:rsid w:val="00CF6859"/>
    <w:rsid w:val="00CF6DDE"/>
    <w:rsid w:val="00CF76CB"/>
    <w:rsid w:val="00D00E44"/>
    <w:rsid w:val="00D02696"/>
    <w:rsid w:val="00D0452B"/>
    <w:rsid w:val="00D04CF3"/>
    <w:rsid w:val="00D04E4D"/>
    <w:rsid w:val="00D05217"/>
    <w:rsid w:val="00D05727"/>
    <w:rsid w:val="00D05B4B"/>
    <w:rsid w:val="00D06185"/>
    <w:rsid w:val="00D07F80"/>
    <w:rsid w:val="00D11EBE"/>
    <w:rsid w:val="00D120A0"/>
    <w:rsid w:val="00D14B3A"/>
    <w:rsid w:val="00D15D7E"/>
    <w:rsid w:val="00D167A2"/>
    <w:rsid w:val="00D20738"/>
    <w:rsid w:val="00D2313E"/>
    <w:rsid w:val="00D2540B"/>
    <w:rsid w:val="00D25C48"/>
    <w:rsid w:val="00D27194"/>
    <w:rsid w:val="00D2734A"/>
    <w:rsid w:val="00D30213"/>
    <w:rsid w:val="00D30F56"/>
    <w:rsid w:val="00D314D5"/>
    <w:rsid w:val="00D31918"/>
    <w:rsid w:val="00D33A18"/>
    <w:rsid w:val="00D36178"/>
    <w:rsid w:val="00D36978"/>
    <w:rsid w:val="00D400C5"/>
    <w:rsid w:val="00D4291F"/>
    <w:rsid w:val="00D433E1"/>
    <w:rsid w:val="00D44461"/>
    <w:rsid w:val="00D44A3C"/>
    <w:rsid w:val="00D44D45"/>
    <w:rsid w:val="00D501F1"/>
    <w:rsid w:val="00D5081C"/>
    <w:rsid w:val="00D50912"/>
    <w:rsid w:val="00D520D6"/>
    <w:rsid w:val="00D53A39"/>
    <w:rsid w:val="00D5437C"/>
    <w:rsid w:val="00D54576"/>
    <w:rsid w:val="00D548F6"/>
    <w:rsid w:val="00D55D4A"/>
    <w:rsid w:val="00D60452"/>
    <w:rsid w:val="00D61AE4"/>
    <w:rsid w:val="00D633FE"/>
    <w:rsid w:val="00D6426F"/>
    <w:rsid w:val="00D645A9"/>
    <w:rsid w:val="00D64923"/>
    <w:rsid w:val="00D657E3"/>
    <w:rsid w:val="00D678DD"/>
    <w:rsid w:val="00D70FB1"/>
    <w:rsid w:val="00D72A04"/>
    <w:rsid w:val="00D73FAF"/>
    <w:rsid w:val="00D74275"/>
    <w:rsid w:val="00D74598"/>
    <w:rsid w:val="00D80441"/>
    <w:rsid w:val="00D809D1"/>
    <w:rsid w:val="00D80FCF"/>
    <w:rsid w:val="00D820A2"/>
    <w:rsid w:val="00D828B9"/>
    <w:rsid w:val="00D83EF8"/>
    <w:rsid w:val="00D856C1"/>
    <w:rsid w:val="00D85A6D"/>
    <w:rsid w:val="00D862CC"/>
    <w:rsid w:val="00D87797"/>
    <w:rsid w:val="00D90309"/>
    <w:rsid w:val="00D91D99"/>
    <w:rsid w:val="00D92114"/>
    <w:rsid w:val="00D93B53"/>
    <w:rsid w:val="00D95645"/>
    <w:rsid w:val="00D964FC"/>
    <w:rsid w:val="00D976F0"/>
    <w:rsid w:val="00D97749"/>
    <w:rsid w:val="00DA0CBF"/>
    <w:rsid w:val="00DA1C3D"/>
    <w:rsid w:val="00DA3DCD"/>
    <w:rsid w:val="00DA5F1B"/>
    <w:rsid w:val="00DA6057"/>
    <w:rsid w:val="00DA6CAD"/>
    <w:rsid w:val="00DA73BF"/>
    <w:rsid w:val="00DA752E"/>
    <w:rsid w:val="00DA757F"/>
    <w:rsid w:val="00DA7FC1"/>
    <w:rsid w:val="00DB00B4"/>
    <w:rsid w:val="00DB174F"/>
    <w:rsid w:val="00DB1F2A"/>
    <w:rsid w:val="00DB2F18"/>
    <w:rsid w:val="00DB408E"/>
    <w:rsid w:val="00DB52F9"/>
    <w:rsid w:val="00DC126E"/>
    <w:rsid w:val="00DC1A56"/>
    <w:rsid w:val="00DC1ADB"/>
    <w:rsid w:val="00DC1BD0"/>
    <w:rsid w:val="00DC21A2"/>
    <w:rsid w:val="00DC29D4"/>
    <w:rsid w:val="00DC6E2F"/>
    <w:rsid w:val="00DC7208"/>
    <w:rsid w:val="00DC7E17"/>
    <w:rsid w:val="00DD6AB7"/>
    <w:rsid w:val="00DD76CC"/>
    <w:rsid w:val="00DD7DAF"/>
    <w:rsid w:val="00DE0304"/>
    <w:rsid w:val="00DE03B6"/>
    <w:rsid w:val="00DE0EDC"/>
    <w:rsid w:val="00DE2CEF"/>
    <w:rsid w:val="00DE313C"/>
    <w:rsid w:val="00DF0A70"/>
    <w:rsid w:val="00DF0B09"/>
    <w:rsid w:val="00DF13CE"/>
    <w:rsid w:val="00DF13E0"/>
    <w:rsid w:val="00DF170B"/>
    <w:rsid w:val="00DF1D1E"/>
    <w:rsid w:val="00DF3561"/>
    <w:rsid w:val="00DF4ABE"/>
    <w:rsid w:val="00DF6A5D"/>
    <w:rsid w:val="00DF73C9"/>
    <w:rsid w:val="00DF761A"/>
    <w:rsid w:val="00DF79E8"/>
    <w:rsid w:val="00E01A99"/>
    <w:rsid w:val="00E02CBA"/>
    <w:rsid w:val="00E03E47"/>
    <w:rsid w:val="00E04D60"/>
    <w:rsid w:val="00E05099"/>
    <w:rsid w:val="00E05F9B"/>
    <w:rsid w:val="00E0607D"/>
    <w:rsid w:val="00E105E4"/>
    <w:rsid w:val="00E1237D"/>
    <w:rsid w:val="00E12886"/>
    <w:rsid w:val="00E12B61"/>
    <w:rsid w:val="00E16BD6"/>
    <w:rsid w:val="00E17045"/>
    <w:rsid w:val="00E2081E"/>
    <w:rsid w:val="00E20A8F"/>
    <w:rsid w:val="00E20A91"/>
    <w:rsid w:val="00E229C3"/>
    <w:rsid w:val="00E22A32"/>
    <w:rsid w:val="00E24033"/>
    <w:rsid w:val="00E242EC"/>
    <w:rsid w:val="00E25D92"/>
    <w:rsid w:val="00E25E44"/>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60332"/>
    <w:rsid w:val="00E605B6"/>
    <w:rsid w:val="00E612A9"/>
    <w:rsid w:val="00E6134D"/>
    <w:rsid w:val="00E63CB6"/>
    <w:rsid w:val="00E642C1"/>
    <w:rsid w:val="00E64387"/>
    <w:rsid w:val="00E67226"/>
    <w:rsid w:val="00E70EC6"/>
    <w:rsid w:val="00E730AB"/>
    <w:rsid w:val="00E764D2"/>
    <w:rsid w:val="00E80148"/>
    <w:rsid w:val="00E8190F"/>
    <w:rsid w:val="00E83D9D"/>
    <w:rsid w:val="00E84130"/>
    <w:rsid w:val="00E86D3D"/>
    <w:rsid w:val="00E8780A"/>
    <w:rsid w:val="00E87A79"/>
    <w:rsid w:val="00E903DD"/>
    <w:rsid w:val="00E90C9E"/>
    <w:rsid w:val="00E91C90"/>
    <w:rsid w:val="00E92C9E"/>
    <w:rsid w:val="00E95604"/>
    <w:rsid w:val="00E96899"/>
    <w:rsid w:val="00E97306"/>
    <w:rsid w:val="00EA3175"/>
    <w:rsid w:val="00EA3F08"/>
    <w:rsid w:val="00EA59CB"/>
    <w:rsid w:val="00EA5CFD"/>
    <w:rsid w:val="00EA5F97"/>
    <w:rsid w:val="00EA64DD"/>
    <w:rsid w:val="00EA681A"/>
    <w:rsid w:val="00EA6AC7"/>
    <w:rsid w:val="00EA7C74"/>
    <w:rsid w:val="00EB242D"/>
    <w:rsid w:val="00EB3791"/>
    <w:rsid w:val="00EB495E"/>
    <w:rsid w:val="00EB71A1"/>
    <w:rsid w:val="00EC3D1A"/>
    <w:rsid w:val="00EC645C"/>
    <w:rsid w:val="00EC7302"/>
    <w:rsid w:val="00EC7E0E"/>
    <w:rsid w:val="00ED3209"/>
    <w:rsid w:val="00ED3D33"/>
    <w:rsid w:val="00ED5576"/>
    <w:rsid w:val="00ED6E90"/>
    <w:rsid w:val="00ED72D7"/>
    <w:rsid w:val="00ED7B67"/>
    <w:rsid w:val="00EE00C8"/>
    <w:rsid w:val="00EE1A37"/>
    <w:rsid w:val="00EE20F2"/>
    <w:rsid w:val="00EE302B"/>
    <w:rsid w:val="00EE37BC"/>
    <w:rsid w:val="00EE406F"/>
    <w:rsid w:val="00EE40F3"/>
    <w:rsid w:val="00EE68D0"/>
    <w:rsid w:val="00EE7A0A"/>
    <w:rsid w:val="00EF26B3"/>
    <w:rsid w:val="00EF3013"/>
    <w:rsid w:val="00EF3793"/>
    <w:rsid w:val="00EF4107"/>
    <w:rsid w:val="00EF50AE"/>
    <w:rsid w:val="00EF7588"/>
    <w:rsid w:val="00EF7DCB"/>
    <w:rsid w:val="00F012BE"/>
    <w:rsid w:val="00F02663"/>
    <w:rsid w:val="00F0368A"/>
    <w:rsid w:val="00F03CB6"/>
    <w:rsid w:val="00F041F7"/>
    <w:rsid w:val="00F11140"/>
    <w:rsid w:val="00F1132B"/>
    <w:rsid w:val="00F12730"/>
    <w:rsid w:val="00F13D96"/>
    <w:rsid w:val="00F150C6"/>
    <w:rsid w:val="00F1703F"/>
    <w:rsid w:val="00F20A4E"/>
    <w:rsid w:val="00F20B49"/>
    <w:rsid w:val="00F2106D"/>
    <w:rsid w:val="00F21A3A"/>
    <w:rsid w:val="00F22377"/>
    <w:rsid w:val="00F2278B"/>
    <w:rsid w:val="00F22B3D"/>
    <w:rsid w:val="00F24696"/>
    <w:rsid w:val="00F247A4"/>
    <w:rsid w:val="00F24813"/>
    <w:rsid w:val="00F2520A"/>
    <w:rsid w:val="00F276E0"/>
    <w:rsid w:val="00F27F2F"/>
    <w:rsid w:val="00F30359"/>
    <w:rsid w:val="00F30A98"/>
    <w:rsid w:val="00F34A60"/>
    <w:rsid w:val="00F34DD5"/>
    <w:rsid w:val="00F35116"/>
    <w:rsid w:val="00F35318"/>
    <w:rsid w:val="00F35F64"/>
    <w:rsid w:val="00F36984"/>
    <w:rsid w:val="00F36B8E"/>
    <w:rsid w:val="00F36DC8"/>
    <w:rsid w:val="00F437D2"/>
    <w:rsid w:val="00F43C97"/>
    <w:rsid w:val="00F441D8"/>
    <w:rsid w:val="00F468A3"/>
    <w:rsid w:val="00F46F6B"/>
    <w:rsid w:val="00F47149"/>
    <w:rsid w:val="00F479A4"/>
    <w:rsid w:val="00F47F6C"/>
    <w:rsid w:val="00F50214"/>
    <w:rsid w:val="00F517ED"/>
    <w:rsid w:val="00F52F40"/>
    <w:rsid w:val="00F53C33"/>
    <w:rsid w:val="00F55030"/>
    <w:rsid w:val="00F557E6"/>
    <w:rsid w:val="00F55951"/>
    <w:rsid w:val="00F56596"/>
    <w:rsid w:val="00F56F49"/>
    <w:rsid w:val="00F57C20"/>
    <w:rsid w:val="00F61BB8"/>
    <w:rsid w:val="00F621C8"/>
    <w:rsid w:val="00F629C4"/>
    <w:rsid w:val="00F62A00"/>
    <w:rsid w:val="00F63B0D"/>
    <w:rsid w:val="00F6513B"/>
    <w:rsid w:val="00F657BF"/>
    <w:rsid w:val="00F65B7D"/>
    <w:rsid w:val="00F6687D"/>
    <w:rsid w:val="00F703D1"/>
    <w:rsid w:val="00F71CCE"/>
    <w:rsid w:val="00F7308C"/>
    <w:rsid w:val="00F7398A"/>
    <w:rsid w:val="00F73A40"/>
    <w:rsid w:val="00F73E48"/>
    <w:rsid w:val="00F74CDC"/>
    <w:rsid w:val="00F7538E"/>
    <w:rsid w:val="00F757D7"/>
    <w:rsid w:val="00F7619B"/>
    <w:rsid w:val="00F7719B"/>
    <w:rsid w:val="00F81D06"/>
    <w:rsid w:val="00F825BA"/>
    <w:rsid w:val="00F8306F"/>
    <w:rsid w:val="00F83EAB"/>
    <w:rsid w:val="00F86152"/>
    <w:rsid w:val="00F86178"/>
    <w:rsid w:val="00F866E8"/>
    <w:rsid w:val="00F86FD3"/>
    <w:rsid w:val="00F90C6C"/>
    <w:rsid w:val="00F93C45"/>
    <w:rsid w:val="00F9471A"/>
    <w:rsid w:val="00F955F7"/>
    <w:rsid w:val="00F95970"/>
    <w:rsid w:val="00F97FC9"/>
    <w:rsid w:val="00FA064A"/>
    <w:rsid w:val="00FA0A94"/>
    <w:rsid w:val="00FA0B17"/>
    <w:rsid w:val="00FA17A0"/>
    <w:rsid w:val="00FA2255"/>
    <w:rsid w:val="00FA28E4"/>
    <w:rsid w:val="00FA48DE"/>
    <w:rsid w:val="00FA5369"/>
    <w:rsid w:val="00FA5FDB"/>
    <w:rsid w:val="00FA6E6C"/>
    <w:rsid w:val="00FB00BC"/>
    <w:rsid w:val="00FB1D74"/>
    <w:rsid w:val="00FB1E86"/>
    <w:rsid w:val="00FB1FFC"/>
    <w:rsid w:val="00FB2E45"/>
    <w:rsid w:val="00FB402A"/>
    <w:rsid w:val="00FB524A"/>
    <w:rsid w:val="00FB7D5F"/>
    <w:rsid w:val="00FC0611"/>
    <w:rsid w:val="00FC27C4"/>
    <w:rsid w:val="00FC28D0"/>
    <w:rsid w:val="00FC2FDF"/>
    <w:rsid w:val="00FC3444"/>
    <w:rsid w:val="00FC4B47"/>
    <w:rsid w:val="00FC73FB"/>
    <w:rsid w:val="00FD1C93"/>
    <w:rsid w:val="00FD2790"/>
    <w:rsid w:val="00FD2D9D"/>
    <w:rsid w:val="00FD4C0D"/>
    <w:rsid w:val="00FD4EE9"/>
    <w:rsid w:val="00FD696B"/>
    <w:rsid w:val="00FD729D"/>
    <w:rsid w:val="00FE0263"/>
    <w:rsid w:val="00FE09C7"/>
    <w:rsid w:val="00FE0A57"/>
    <w:rsid w:val="00FE0B57"/>
    <w:rsid w:val="00FE3E23"/>
    <w:rsid w:val="00FE49B6"/>
    <w:rsid w:val="00FE4ACB"/>
    <w:rsid w:val="00FE4AFD"/>
    <w:rsid w:val="00FE6901"/>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19CBAB"/>
  <w15:docId w15:val="{56789A71-2D8F-402A-8970-7E6A8C9A2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autoRedefine/>
    <w:qFormat/>
    <w:rsid w:val="00E229C3"/>
    <w:pPr>
      <w:keepNext/>
      <w:spacing w:before="240" w:after="60" w:line="240" w:lineRule="auto"/>
      <w:outlineLvl w:val="2"/>
    </w:pPr>
    <w:rPr>
      <w:rFonts w:ascii="Times New Roman" w:eastAsia="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E87A79"/>
    <w:rPr>
      <w:rFonts w:ascii="Times New Roman" w:eastAsia="Times New Roman" w:hAnsi="Times New Roman"/>
      <w:b/>
      <w:bCs/>
      <w:sz w:val="22"/>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99"/>
    <w:locked/>
    <w:rsid w:val="004625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23E67-667E-4B20-83D3-4FF0CA6E0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61</Pages>
  <Words>30012</Words>
  <Characters>171073</Characters>
  <Application>Microsoft Office Word</Application>
  <DocSecurity>0</DocSecurity>
  <Lines>1425</Lines>
  <Paragraphs>401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Cermakova Nikoleta</dc:creator>
  <cp:lastModifiedBy>CKO </cp:lastModifiedBy>
  <cp:revision>11</cp:revision>
  <dcterms:created xsi:type="dcterms:W3CDTF">2020-10-26T12:14:00Z</dcterms:created>
  <dcterms:modified xsi:type="dcterms:W3CDTF">2020-10-26T16:44:00Z</dcterms:modified>
</cp:coreProperties>
</file>